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BED" w:rsidRPr="00D91BA3" w:rsidRDefault="00CE4BED" w:rsidP="00CE4BED">
      <w:pPr>
        <w:rPr>
          <w:rFonts w:ascii="Arial" w:hAnsi="Arial" w:cs="Arial"/>
          <w:b/>
          <w:lang w:val="es-ES"/>
        </w:rPr>
      </w:pPr>
      <w:r w:rsidRPr="00D91BA3">
        <w:rPr>
          <w:rFonts w:ascii="Arial" w:hAnsi="Arial" w:cs="Arial"/>
          <w:b/>
          <w:lang w:val="es-ES"/>
        </w:rPr>
        <w:t>LE LOGEMENT – L’HABITATION</w:t>
      </w:r>
    </w:p>
    <w:p w:rsidR="00CE4BED" w:rsidRPr="00D91BA3" w:rsidRDefault="00CE4BED"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Introduction</w:t>
      </w:r>
      <w:proofErr w:type="spellEnd"/>
    </w:p>
    <w:p w:rsidR="00CE4BED" w:rsidRPr="00D91BA3" w:rsidRDefault="00CE4BED"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Structure</w:t>
      </w:r>
      <w:proofErr w:type="spellEnd"/>
    </w:p>
    <w:p w:rsidR="00CE4BED" w:rsidRPr="00D91BA3" w:rsidRDefault="00CE4BED"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Types</w:t>
      </w:r>
      <w:proofErr w:type="spellEnd"/>
      <w:r w:rsidRPr="00D91BA3">
        <w:rPr>
          <w:rFonts w:ascii="Arial" w:hAnsi="Arial" w:cs="Arial"/>
          <w:u w:val="single"/>
          <w:lang w:val="es-ES"/>
        </w:rPr>
        <w:t xml:space="preserve"> de </w:t>
      </w:r>
      <w:proofErr w:type="spellStart"/>
      <w:r w:rsidRPr="00D91BA3">
        <w:rPr>
          <w:rFonts w:ascii="Arial" w:hAnsi="Arial" w:cs="Arial"/>
          <w:u w:val="single"/>
          <w:lang w:val="es-ES"/>
        </w:rPr>
        <w:t>logement</w:t>
      </w:r>
      <w:proofErr w:type="spellEnd"/>
      <w:r w:rsidRPr="00D91BA3">
        <w:rPr>
          <w:rFonts w:ascii="Arial" w:hAnsi="Arial" w:cs="Arial"/>
          <w:u w:val="single"/>
          <w:lang w:val="es-ES"/>
        </w:rPr>
        <w:t xml:space="preserve"> </w:t>
      </w:r>
    </w:p>
    <w:p w:rsidR="00CE4BED" w:rsidRPr="00D91BA3" w:rsidRDefault="00CE4BED"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Colocation</w:t>
      </w:r>
      <w:proofErr w:type="spellEnd"/>
      <w:r w:rsidRPr="00D91BA3">
        <w:rPr>
          <w:rFonts w:ascii="Arial" w:hAnsi="Arial" w:cs="Arial"/>
          <w:u w:val="single"/>
          <w:lang w:val="es-ES"/>
        </w:rPr>
        <w:t xml:space="preserve"> – </w:t>
      </w:r>
      <w:proofErr w:type="spellStart"/>
      <w:r w:rsidRPr="00D91BA3">
        <w:rPr>
          <w:rFonts w:ascii="Arial" w:hAnsi="Arial" w:cs="Arial"/>
          <w:u w:val="single"/>
          <w:lang w:val="es-ES"/>
        </w:rPr>
        <w:t>Loyer</w:t>
      </w:r>
      <w:proofErr w:type="spellEnd"/>
    </w:p>
    <w:p w:rsidR="005A0275" w:rsidRPr="00D91BA3" w:rsidRDefault="005A0275"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Glossaire</w:t>
      </w:r>
      <w:proofErr w:type="spellEnd"/>
      <w:r w:rsidRPr="00D91BA3">
        <w:rPr>
          <w:rFonts w:ascii="Arial" w:hAnsi="Arial" w:cs="Arial"/>
          <w:u w:val="single"/>
          <w:lang w:val="es-ES"/>
        </w:rPr>
        <w:t xml:space="preserve"> de </w:t>
      </w:r>
      <w:proofErr w:type="spellStart"/>
      <w:r w:rsidRPr="00D91BA3">
        <w:rPr>
          <w:rFonts w:ascii="Arial" w:hAnsi="Arial" w:cs="Arial"/>
          <w:u w:val="single"/>
          <w:lang w:val="es-ES"/>
        </w:rPr>
        <w:t>l’immobilier</w:t>
      </w:r>
      <w:proofErr w:type="spellEnd"/>
    </w:p>
    <w:p w:rsidR="00CE4BED" w:rsidRPr="00D91BA3" w:rsidRDefault="00CE4BED" w:rsidP="00CE4BED">
      <w:pPr>
        <w:pStyle w:val="Prrafodelista"/>
        <w:numPr>
          <w:ilvl w:val="0"/>
          <w:numId w:val="6"/>
        </w:numPr>
        <w:rPr>
          <w:rFonts w:ascii="Arial" w:hAnsi="Arial" w:cs="Arial"/>
          <w:u w:val="single"/>
          <w:lang w:val="es-ES"/>
        </w:rPr>
      </w:pPr>
      <w:proofErr w:type="spellStart"/>
      <w:r w:rsidRPr="00D91BA3">
        <w:rPr>
          <w:rFonts w:ascii="Arial" w:hAnsi="Arial" w:cs="Arial"/>
          <w:u w:val="single"/>
          <w:lang w:val="es-ES"/>
        </w:rPr>
        <w:t>Annonces</w:t>
      </w:r>
      <w:proofErr w:type="spellEnd"/>
    </w:p>
    <w:p w:rsidR="00517149" w:rsidRPr="00D91BA3" w:rsidRDefault="00517149" w:rsidP="00517149">
      <w:pPr>
        <w:pBdr>
          <w:left w:val="single" w:sz="36" w:space="5" w:color="6F86FB"/>
          <w:bottom w:val="single" w:sz="6" w:space="0" w:color="6F86FB"/>
        </w:pBdr>
        <w:shd w:val="clear" w:color="auto" w:fill="E6E6E6"/>
        <w:spacing w:after="75" w:afterAutospacing="0" w:line="300" w:lineRule="atLeast"/>
        <w:ind w:left="0" w:firstLine="0"/>
        <w:outlineLvl w:val="2"/>
        <w:rPr>
          <w:rFonts w:ascii="Arial" w:eastAsia="Times New Roman" w:hAnsi="Arial" w:cs="Arial"/>
          <w:b/>
          <w:bCs/>
          <w:color w:val="696969"/>
          <w:lang w:eastAsia="es-ES"/>
        </w:rPr>
      </w:pPr>
      <w:r w:rsidRPr="00D91BA3">
        <w:rPr>
          <w:rFonts w:ascii="Arial" w:eastAsia="Times New Roman" w:hAnsi="Arial" w:cs="Arial"/>
          <w:b/>
          <w:bCs/>
          <w:color w:val="696969"/>
          <w:lang w:eastAsia="es-ES"/>
        </w:rPr>
        <w:t>INTRODUCTION</w:t>
      </w:r>
    </w:p>
    <w:p w:rsidR="00517149" w:rsidRPr="00D91BA3" w:rsidRDefault="00517149" w:rsidP="00CE4BED">
      <w:pPr>
        <w:numPr>
          <w:ilvl w:val="0"/>
          <w:numId w:val="2"/>
        </w:numPr>
        <w:shd w:val="clear" w:color="auto" w:fill="E6E6E6"/>
        <w:spacing w:line="360" w:lineRule="auto"/>
        <w:ind w:left="150" w:right="-143"/>
        <w:rPr>
          <w:rFonts w:ascii="Arial" w:eastAsia="Times New Roman" w:hAnsi="Arial" w:cs="Arial"/>
          <w:color w:val="646464"/>
          <w:lang w:eastAsia="es-ES"/>
        </w:rPr>
      </w:pPr>
      <w:r w:rsidRPr="00D91BA3">
        <w:rPr>
          <w:rFonts w:ascii="Arial" w:eastAsia="Times New Roman" w:hAnsi="Arial" w:cs="Arial"/>
          <w:color w:val="646464"/>
          <w:lang w:eastAsia="es-ES"/>
        </w:rPr>
        <w:t xml:space="preserve">Un </w:t>
      </w:r>
      <w:r w:rsidRPr="00D91BA3">
        <w:rPr>
          <w:rFonts w:ascii="Arial" w:eastAsia="Times New Roman" w:hAnsi="Arial" w:cs="Arial"/>
          <w:b/>
          <w:bCs/>
          <w:color w:val="646464"/>
          <w:lang w:eastAsia="es-ES"/>
        </w:rPr>
        <w:t>logement</w:t>
      </w:r>
      <w:r w:rsidRPr="00D91BA3">
        <w:rPr>
          <w:rFonts w:ascii="Arial" w:eastAsia="Times New Roman" w:hAnsi="Arial" w:cs="Arial"/>
          <w:color w:val="646464"/>
          <w:lang w:eastAsia="es-ES"/>
        </w:rPr>
        <w:t xml:space="preserve">, aux termes du décret 2002-120 du 30 janvier 2002, ne peut être inférieur à 9 m2 et sa hauteur sous plafond inférieure à 2,20 mètres, soit un volume habitable au moins égal à 20 mètres </w:t>
      </w:r>
      <w:proofErr w:type="gramStart"/>
      <w:r w:rsidRPr="00D91BA3">
        <w:rPr>
          <w:rFonts w:ascii="Arial" w:eastAsia="Times New Roman" w:hAnsi="Arial" w:cs="Arial"/>
          <w:color w:val="646464"/>
          <w:lang w:eastAsia="es-ES"/>
        </w:rPr>
        <w:t>cubes</w:t>
      </w:r>
      <w:proofErr w:type="gramEnd"/>
      <w:r w:rsidRPr="00D91BA3">
        <w:rPr>
          <w:rFonts w:ascii="Arial" w:eastAsia="Times New Roman" w:hAnsi="Arial" w:cs="Arial"/>
          <w:color w:val="646464"/>
          <w:lang w:eastAsia="es-ES"/>
        </w:rPr>
        <w:t xml:space="preserve">. (plus d’infos : </w:t>
      </w:r>
      <w:hyperlink r:id="rId5" w:history="1">
        <w:r w:rsidRPr="00D91BA3">
          <w:rPr>
            <w:rFonts w:ascii="Arial" w:eastAsia="Times New Roman" w:hAnsi="Arial" w:cs="Arial"/>
            <w:color w:val="4A3AC0"/>
            <w:lang w:eastAsia="es-ES"/>
          </w:rPr>
          <w:t>www.legifrance.gouv.fr</w:t>
        </w:r>
      </w:hyperlink>
      <w:r w:rsidRPr="00D91BA3">
        <w:rPr>
          <w:rFonts w:ascii="Arial" w:eastAsia="Times New Roman" w:hAnsi="Arial" w:cs="Arial"/>
          <w:color w:val="646464"/>
          <w:lang w:eastAsia="es-ES"/>
        </w:rPr>
        <w:t xml:space="preserve"> )</w:t>
      </w:r>
    </w:p>
    <w:p w:rsidR="00517149" w:rsidRPr="00D91BA3" w:rsidRDefault="00517149" w:rsidP="00CE4BED">
      <w:pPr>
        <w:numPr>
          <w:ilvl w:val="0"/>
          <w:numId w:val="2"/>
        </w:numPr>
        <w:shd w:val="clear" w:color="auto" w:fill="E6E6E6"/>
        <w:spacing w:line="360" w:lineRule="auto"/>
        <w:ind w:left="150" w:right="-143"/>
        <w:rPr>
          <w:rFonts w:ascii="Arial" w:eastAsia="Times New Roman" w:hAnsi="Arial" w:cs="Arial"/>
          <w:color w:val="646464"/>
          <w:lang w:eastAsia="es-ES"/>
        </w:rPr>
      </w:pPr>
      <w:r w:rsidRPr="00D91BA3">
        <w:rPr>
          <w:rFonts w:ascii="Arial" w:eastAsia="Times New Roman" w:hAnsi="Arial" w:cs="Arial"/>
          <w:color w:val="646464"/>
          <w:lang w:eastAsia="es-ES"/>
        </w:rPr>
        <w:t xml:space="preserve">Le </w:t>
      </w:r>
      <w:r w:rsidRPr="00D91BA3">
        <w:rPr>
          <w:rFonts w:ascii="Arial" w:eastAsia="Times New Roman" w:hAnsi="Arial" w:cs="Arial"/>
          <w:b/>
          <w:bCs/>
          <w:color w:val="646464"/>
          <w:lang w:eastAsia="es-ES"/>
        </w:rPr>
        <w:t>nombre de pièces</w:t>
      </w:r>
      <w:r w:rsidRPr="00D91BA3">
        <w:rPr>
          <w:rFonts w:ascii="Arial" w:eastAsia="Times New Roman" w:hAnsi="Arial" w:cs="Arial"/>
          <w:color w:val="646464"/>
          <w:lang w:eastAsia="es-ES"/>
        </w:rPr>
        <w:t xml:space="preserve"> indiqué (hors cas « atypiques » cités plus bas) est toujours </w:t>
      </w:r>
      <w:r w:rsidRPr="00D91BA3">
        <w:rPr>
          <w:rFonts w:ascii="Arial" w:eastAsia="Times New Roman" w:hAnsi="Arial" w:cs="Arial"/>
          <w:b/>
          <w:bCs/>
          <w:color w:val="646464"/>
          <w:lang w:eastAsia="es-ES"/>
        </w:rPr>
        <w:t xml:space="preserve">hors </w:t>
      </w:r>
      <w:hyperlink r:id="rId6" w:history="1">
        <w:r w:rsidRPr="00D91BA3">
          <w:rPr>
            <w:rFonts w:ascii="Arial" w:eastAsia="Times New Roman" w:hAnsi="Arial" w:cs="Arial"/>
            <w:color w:val="4A3AC0"/>
            <w:lang w:eastAsia="es-ES"/>
          </w:rPr>
          <w:t>cuisine</w:t>
        </w:r>
      </w:hyperlink>
      <w:r w:rsidRPr="00D91BA3">
        <w:rPr>
          <w:rFonts w:ascii="Arial" w:eastAsia="Times New Roman" w:hAnsi="Arial" w:cs="Arial"/>
          <w:color w:val="646464"/>
          <w:lang w:eastAsia="es-ES"/>
        </w:rPr>
        <w:t xml:space="preserve"> </w:t>
      </w:r>
      <w:r w:rsidRPr="00D91BA3">
        <w:rPr>
          <w:rFonts w:ascii="Arial" w:eastAsia="Times New Roman" w:hAnsi="Arial" w:cs="Arial"/>
          <w:b/>
          <w:bCs/>
          <w:color w:val="646464"/>
          <w:lang w:eastAsia="es-ES"/>
        </w:rPr>
        <w:t xml:space="preserve">, </w:t>
      </w:r>
      <w:hyperlink r:id="rId7" w:history="1">
        <w:r w:rsidRPr="00D91BA3">
          <w:rPr>
            <w:rFonts w:ascii="Arial" w:eastAsia="Times New Roman" w:hAnsi="Arial" w:cs="Arial"/>
            <w:color w:val="4A3AC0"/>
            <w:lang w:eastAsia="es-ES"/>
          </w:rPr>
          <w:t>salle de bains</w:t>
        </w:r>
      </w:hyperlink>
      <w:r w:rsidRPr="00D91BA3">
        <w:rPr>
          <w:rFonts w:ascii="Arial" w:eastAsia="Times New Roman" w:hAnsi="Arial" w:cs="Arial"/>
          <w:color w:val="646464"/>
          <w:lang w:eastAsia="es-ES"/>
        </w:rPr>
        <w:t xml:space="preserve"> </w:t>
      </w:r>
      <w:r w:rsidRPr="00D91BA3">
        <w:rPr>
          <w:rFonts w:ascii="Arial" w:eastAsia="Times New Roman" w:hAnsi="Arial" w:cs="Arial"/>
          <w:b/>
          <w:bCs/>
          <w:color w:val="646464"/>
          <w:lang w:eastAsia="es-ES"/>
        </w:rPr>
        <w:t>et WC</w:t>
      </w:r>
      <w:r w:rsidRPr="00D91BA3">
        <w:rPr>
          <w:rFonts w:ascii="Arial" w:eastAsia="Times New Roman" w:hAnsi="Arial" w:cs="Arial"/>
          <w:color w:val="646464"/>
          <w:lang w:eastAsia="es-ES"/>
        </w:rPr>
        <w:t xml:space="preserve"> : une </w:t>
      </w:r>
      <w:r w:rsidRPr="00D91BA3">
        <w:rPr>
          <w:rFonts w:ascii="Arial" w:eastAsia="Times New Roman" w:hAnsi="Arial" w:cs="Arial"/>
          <w:b/>
          <w:bCs/>
          <w:color w:val="646464"/>
          <w:lang w:eastAsia="es-ES"/>
        </w:rPr>
        <w:t>salle de bains</w:t>
      </w:r>
      <w:r w:rsidRPr="00D91BA3">
        <w:rPr>
          <w:rFonts w:ascii="Arial" w:eastAsia="Times New Roman" w:hAnsi="Arial" w:cs="Arial"/>
          <w:color w:val="646464"/>
          <w:lang w:eastAsia="es-ES"/>
        </w:rPr>
        <w:t xml:space="preserve"> comporte au minimum une baignoire et un lavabo, une </w:t>
      </w:r>
      <w:r w:rsidRPr="00D91BA3">
        <w:rPr>
          <w:rFonts w:ascii="Arial" w:eastAsia="Times New Roman" w:hAnsi="Arial" w:cs="Arial"/>
          <w:b/>
          <w:bCs/>
          <w:color w:val="646464"/>
          <w:lang w:eastAsia="es-ES"/>
        </w:rPr>
        <w:t>salle d’eau</w:t>
      </w:r>
      <w:r w:rsidRPr="00D91BA3">
        <w:rPr>
          <w:rFonts w:ascii="Arial" w:eastAsia="Times New Roman" w:hAnsi="Arial" w:cs="Arial"/>
          <w:color w:val="646464"/>
          <w:lang w:eastAsia="es-ES"/>
        </w:rPr>
        <w:t xml:space="preserve"> une douche et un lavabo, les </w:t>
      </w:r>
      <w:r w:rsidRPr="00D91BA3">
        <w:rPr>
          <w:rFonts w:ascii="Arial" w:eastAsia="Times New Roman" w:hAnsi="Arial" w:cs="Arial"/>
          <w:b/>
          <w:bCs/>
          <w:color w:val="646464"/>
          <w:lang w:eastAsia="es-ES"/>
        </w:rPr>
        <w:t>WC</w:t>
      </w:r>
      <w:r w:rsidRPr="00D91BA3">
        <w:rPr>
          <w:rFonts w:ascii="Arial" w:eastAsia="Times New Roman" w:hAnsi="Arial" w:cs="Arial"/>
          <w:color w:val="646464"/>
          <w:lang w:eastAsia="es-ES"/>
        </w:rPr>
        <w:t xml:space="preserve"> peuvent être soit dans la salle de bains ou d’eau, soit dans un lieu séparé, la </w:t>
      </w:r>
      <w:r w:rsidRPr="00D91BA3">
        <w:rPr>
          <w:rFonts w:ascii="Arial" w:eastAsia="Times New Roman" w:hAnsi="Arial" w:cs="Arial"/>
          <w:b/>
          <w:bCs/>
          <w:color w:val="646464"/>
          <w:lang w:eastAsia="es-ES"/>
        </w:rPr>
        <w:t>cuisine</w:t>
      </w:r>
      <w:r w:rsidRPr="00D91BA3">
        <w:rPr>
          <w:rFonts w:ascii="Arial" w:eastAsia="Times New Roman" w:hAnsi="Arial" w:cs="Arial"/>
          <w:color w:val="646464"/>
          <w:lang w:eastAsia="es-ES"/>
        </w:rPr>
        <w:t xml:space="preserve">  peut être ouverte sur le </w:t>
      </w:r>
      <w:hyperlink r:id="rId8" w:history="1">
        <w:r w:rsidRPr="00D91BA3">
          <w:rPr>
            <w:rFonts w:ascii="Arial" w:eastAsia="Times New Roman" w:hAnsi="Arial" w:cs="Arial"/>
            <w:color w:val="4A3AC0"/>
            <w:lang w:eastAsia="es-ES"/>
          </w:rPr>
          <w:t xml:space="preserve">séjour </w:t>
        </w:r>
      </w:hyperlink>
      <w:r w:rsidRPr="00D91BA3">
        <w:rPr>
          <w:rFonts w:ascii="Arial" w:eastAsia="Times New Roman" w:hAnsi="Arial" w:cs="Arial"/>
          <w:color w:val="646464"/>
          <w:lang w:eastAsia="es-ES"/>
        </w:rPr>
        <w:t>(on parle alors de « cuisine américaine »)</w:t>
      </w:r>
    </w:p>
    <w:p w:rsidR="00517149" w:rsidRPr="00D91BA3" w:rsidRDefault="00517149" w:rsidP="00CE4BED">
      <w:pPr>
        <w:numPr>
          <w:ilvl w:val="0"/>
          <w:numId w:val="2"/>
        </w:numPr>
        <w:shd w:val="clear" w:color="auto" w:fill="E6E6E6"/>
        <w:spacing w:line="360" w:lineRule="auto"/>
        <w:ind w:left="150" w:right="-143"/>
        <w:rPr>
          <w:rFonts w:ascii="Arial" w:eastAsia="Times New Roman" w:hAnsi="Arial" w:cs="Arial"/>
          <w:color w:val="646464"/>
          <w:lang w:eastAsia="es-ES"/>
        </w:rPr>
      </w:pPr>
      <w:r w:rsidRPr="00D91BA3">
        <w:rPr>
          <w:rFonts w:ascii="Arial" w:eastAsia="Times New Roman" w:hAnsi="Arial" w:cs="Arial"/>
          <w:color w:val="646464"/>
          <w:lang w:eastAsia="es-ES"/>
        </w:rPr>
        <w:t xml:space="preserve">La </w:t>
      </w:r>
      <w:r w:rsidRPr="00D91BA3">
        <w:rPr>
          <w:rFonts w:ascii="Arial" w:eastAsia="Times New Roman" w:hAnsi="Arial" w:cs="Arial"/>
          <w:b/>
          <w:bCs/>
          <w:color w:val="646464"/>
          <w:lang w:eastAsia="es-ES"/>
        </w:rPr>
        <w:t>situation géographique</w:t>
      </w:r>
      <w:r w:rsidRPr="00D91BA3">
        <w:rPr>
          <w:rFonts w:ascii="Arial" w:eastAsia="Times New Roman" w:hAnsi="Arial" w:cs="Arial"/>
          <w:color w:val="646464"/>
          <w:lang w:eastAsia="es-ES"/>
        </w:rPr>
        <w:t xml:space="preserve"> d’un bien  le soumet à des </w:t>
      </w:r>
      <w:r w:rsidRPr="00D91BA3">
        <w:rPr>
          <w:rFonts w:ascii="Arial" w:eastAsia="Times New Roman" w:hAnsi="Arial" w:cs="Arial"/>
          <w:b/>
          <w:bCs/>
          <w:color w:val="646464"/>
          <w:lang w:eastAsia="es-ES"/>
        </w:rPr>
        <w:t>règles d’urbanisme</w:t>
      </w:r>
      <w:r w:rsidRPr="00D91BA3">
        <w:rPr>
          <w:rFonts w:ascii="Arial" w:eastAsia="Times New Roman" w:hAnsi="Arial" w:cs="Arial"/>
          <w:color w:val="646464"/>
          <w:lang w:eastAsia="es-ES"/>
        </w:rPr>
        <w:t xml:space="preserve"> précises, et donc à des contraintes, voire des interdictions, en matière de travaux : pour les connaître, consulter la </w:t>
      </w:r>
      <w:r w:rsidRPr="00D91BA3">
        <w:rPr>
          <w:rFonts w:ascii="Arial" w:eastAsia="Times New Roman" w:hAnsi="Arial" w:cs="Arial"/>
          <w:b/>
          <w:bCs/>
          <w:color w:val="646464"/>
          <w:lang w:eastAsia="es-ES"/>
        </w:rPr>
        <w:t>mairie</w:t>
      </w:r>
      <w:r w:rsidRPr="00D91BA3">
        <w:rPr>
          <w:rFonts w:ascii="Arial" w:eastAsia="Times New Roman" w:hAnsi="Arial" w:cs="Arial"/>
          <w:color w:val="646464"/>
          <w:lang w:eastAsia="es-ES"/>
        </w:rPr>
        <w:t xml:space="preserve">. En outre, lorsque ce bien est situé dans un lotissement ou un immeuble, des </w:t>
      </w:r>
      <w:r w:rsidRPr="00D91BA3">
        <w:rPr>
          <w:rFonts w:ascii="Arial" w:eastAsia="Times New Roman" w:hAnsi="Arial" w:cs="Arial"/>
          <w:b/>
          <w:bCs/>
          <w:color w:val="646464"/>
          <w:lang w:eastAsia="es-ES"/>
        </w:rPr>
        <w:t>règlements de copropriété</w:t>
      </w:r>
      <w:r w:rsidRPr="00D91BA3">
        <w:rPr>
          <w:rFonts w:ascii="Arial" w:eastAsia="Times New Roman" w:hAnsi="Arial" w:cs="Arial"/>
          <w:color w:val="646464"/>
          <w:lang w:eastAsia="es-ES"/>
        </w:rPr>
        <w:t xml:space="preserve">  et des </w:t>
      </w:r>
      <w:r w:rsidRPr="00D91BA3">
        <w:rPr>
          <w:rFonts w:ascii="Arial" w:eastAsia="Times New Roman" w:hAnsi="Arial" w:cs="Arial"/>
          <w:b/>
          <w:bCs/>
          <w:color w:val="646464"/>
          <w:lang w:eastAsia="es-ES"/>
        </w:rPr>
        <w:t>charges</w:t>
      </w:r>
      <w:r w:rsidRPr="00D91BA3">
        <w:rPr>
          <w:rFonts w:ascii="Arial" w:eastAsia="Times New Roman" w:hAnsi="Arial" w:cs="Arial"/>
          <w:color w:val="646464"/>
          <w:lang w:eastAsia="es-ES"/>
        </w:rPr>
        <w:t xml:space="preserve"> existent : consulter le </w:t>
      </w:r>
      <w:r w:rsidRPr="00D91BA3">
        <w:rPr>
          <w:rFonts w:ascii="Arial" w:eastAsia="Times New Roman" w:hAnsi="Arial" w:cs="Arial"/>
          <w:b/>
          <w:bCs/>
          <w:color w:val="646464"/>
          <w:lang w:eastAsia="es-ES"/>
        </w:rPr>
        <w:t>syndic de copropriété</w:t>
      </w:r>
      <w:r w:rsidRPr="00D91BA3">
        <w:rPr>
          <w:rFonts w:ascii="Arial" w:eastAsia="Times New Roman" w:hAnsi="Arial" w:cs="Arial"/>
          <w:color w:val="646464"/>
          <w:lang w:eastAsia="es-ES"/>
        </w:rPr>
        <w:t>.</w:t>
      </w:r>
    </w:p>
    <w:p w:rsidR="009847C5" w:rsidRPr="00D91BA3" w:rsidRDefault="009847C5" w:rsidP="009847C5">
      <w:pPr>
        <w:pStyle w:val="Prrafodelista"/>
        <w:ind w:firstLine="0"/>
        <w:rPr>
          <w:rFonts w:ascii="Arial" w:hAnsi="Arial" w:cs="Arial"/>
        </w:rPr>
      </w:pPr>
    </w:p>
    <w:p w:rsidR="00CE4BED" w:rsidRPr="00D91BA3" w:rsidRDefault="00CE4BED" w:rsidP="009847C5">
      <w:pPr>
        <w:pStyle w:val="Prrafodelista"/>
        <w:ind w:firstLine="0"/>
        <w:rPr>
          <w:ins w:id="0" w:author="Unknown"/>
          <w:rFonts w:ascii="Arial" w:hAnsi="Arial" w:cs="Arial"/>
        </w:rPr>
      </w:pPr>
      <w:r w:rsidRPr="00D91BA3">
        <w:rPr>
          <w:rFonts w:ascii="Arial" w:hAnsi="Arial" w:cs="Arial"/>
        </w:rPr>
        <w:t>2..STRUCTURE D’UNE MAISON</w:t>
      </w:r>
      <w:r w:rsidR="009847C5" w:rsidRPr="00D91BA3">
        <w:rPr>
          <w:rFonts w:ascii="Arial" w:hAnsi="Arial" w:cs="Arial"/>
        </w:rPr>
        <w:t xml:space="preserve"> – pièces, mobilier et ustensiles</w:t>
      </w:r>
    </w:p>
    <w:p w:rsidR="00CE4BED" w:rsidRPr="00D91BA3" w:rsidRDefault="00CE4BED" w:rsidP="00CE4BED">
      <w:pPr>
        <w:pStyle w:val="Prrafodelista"/>
        <w:numPr>
          <w:ilvl w:val="0"/>
          <w:numId w:val="2"/>
        </w:numPr>
        <w:outlineLvl w:val="3"/>
        <w:rPr>
          <w:ins w:id="1" w:author="Unknown"/>
          <w:rFonts w:ascii="Arial" w:eastAsia="Times New Roman" w:hAnsi="Arial" w:cs="Arial"/>
          <w:b/>
          <w:bCs/>
          <w:lang w:eastAsia="es-ES"/>
        </w:rPr>
      </w:pPr>
      <w:ins w:id="2" w:author="Unknown">
        <w:r w:rsidRPr="00D91BA3">
          <w:rPr>
            <w:rFonts w:ascii="Arial" w:eastAsia="Times New Roman" w:hAnsi="Arial" w:cs="Arial"/>
            <w:b/>
            <w:bCs/>
            <w:lang w:eastAsia="es-ES"/>
          </w:rPr>
          <w:t xml:space="preserve">rez-de-chaussée </w:t>
        </w:r>
      </w:ins>
      <w:r w:rsidRPr="00D91BA3">
        <w:rPr>
          <w:rFonts w:ascii="Arial" w:hAnsi="Arial" w:cs="Arial"/>
          <w:noProof/>
          <w:color w:val="0000FF"/>
          <w:lang w:val="es-ES" w:eastAsia="es-ES"/>
        </w:rPr>
        <w:drawing>
          <wp:inline distT="0" distB="0" distL="0" distR="0">
            <wp:extent cx="104775" cy="104775"/>
            <wp:effectExtent l="19050" t="0" r="9525" b="0"/>
            <wp:docPr id="96" name="Imagen 96" descr="cliquez pour entendre : rez-de-chaussé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liquez pour entendre : rez-de-chaussée">
                      <a:hlinkClick r:id="rId9"/>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hd w:val="clear" w:color="auto" w:fill="E6E6E6"/>
        <w:spacing w:line="360" w:lineRule="auto"/>
        <w:ind w:left="150" w:right="150" w:firstLine="0"/>
        <w:rPr>
          <w:rFonts w:ascii="Arial" w:eastAsia="Times New Roman" w:hAnsi="Arial" w:cs="Arial"/>
          <w:color w:val="646464"/>
          <w:lang w:eastAsia="es-ES"/>
        </w:rPr>
      </w:pPr>
      <w:r w:rsidRPr="00D91BA3">
        <w:rPr>
          <w:rFonts w:ascii="Arial" w:eastAsia="Times New Roman" w:hAnsi="Arial" w:cs="Arial"/>
          <w:noProof/>
          <w:color w:val="646464"/>
          <w:lang w:val="es-ES" w:eastAsia="es-ES"/>
        </w:rPr>
        <w:lastRenderedPageBreak/>
        <w:drawing>
          <wp:inline distT="0" distB="0" distL="0" distR="0">
            <wp:extent cx="5391150" cy="3514725"/>
            <wp:effectExtent l="19050" t="0" r="0" b="0"/>
            <wp:docPr id="97" name="Imagen 97" descr="rez-de-chaussé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rez-de-chaussée image"/>
                    <pic:cNvPicPr>
                      <a:picLocks noChangeAspect="1" noChangeArrowheads="1"/>
                    </pic:cNvPicPr>
                  </pic:nvPicPr>
                  <pic:blipFill>
                    <a:blip r:embed="rId11" cstate="print"/>
                    <a:srcRect/>
                    <a:stretch>
                      <a:fillRect/>
                    </a:stretch>
                  </pic:blipFill>
                  <pic:spPr bwMode="auto">
                    <a:xfrm>
                      <a:off x="0" y="0"/>
                      <a:ext cx="5393283" cy="3516116"/>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3" w:author="Unknown"/>
          <w:rFonts w:ascii="Arial" w:eastAsia="Times New Roman" w:hAnsi="Arial" w:cs="Arial"/>
          <w:lang w:eastAsia="es-ES"/>
        </w:rPr>
      </w:pPr>
      <w:proofErr w:type="gramStart"/>
      <w:ins w:id="4" w:author="Unknown">
        <w:r w:rsidRPr="00D91BA3">
          <w:rPr>
            <w:rFonts w:ascii="Arial" w:eastAsia="Times New Roman" w:hAnsi="Arial" w:cs="Arial"/>
            <w:b/>
            <w:bCs/>
            <w:lang w:eastAsia="es-ES"/>
          </w:rPr>
          <w:t>verrière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99" name="Imagen 99" descr="cliquez pour entendre : verrièr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liquez pour entendre : verrière">
                      <a:hlinkClick r:id="rId12"/>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5" w:author="Unknown"/>
          <w:rFonts w:ascii="Arial" w:eastAsia="Times New Roman" w:hAnsi="Arial" w:cs="Arial"/>
          <w:lang w:eastAsia="es-ES"/>
        </w:rPr>
      </w:pPr>
      <w:ins w:id="6" w:author="Unknown">
        <w:r w:rsidRPr="00D91BA3">
          <w:rPr>
            <w:rFonts w:ascii="Arial" w:eastAsia="Times New Roman" w:hAnsi="Arial" w:cs="Arial"/>
            <w:lang w:eastAsia="es-ES"/>
          </w:rPr>
          <w:t>Grande surface vitrée formant parois et toiture.</w:t>
        </w:r>
      </w:ins>
    </w:p>
    <w:p w:rsidR="00CE4BED" w:rsidRPr="00D91BA3" w:rsidRDefault="00CE4BED" w:rsidP="00CE4BED">
      <w:pPr>
        <w:ind w:left="0" w:firstLine="0"/>
        <w:outlineLvl w:val="3"/>
        <w:rPr>
          <w:ins w:id="7" w:author="Unknown"/>
          <w:rFonts w:ascii="Arial" w:eastAsia="Times New Roman" w:hAnsi="Arial" w:cs="Arial"/>
          <w:b/>
          <w:bCs/>
          <w:lang w:eastAsia="es-ES"/>
        </w:rPr>
      </w:pPr>
      <w:proofErr w:type="gramStart"/>
      <w:ins w:id="8" w:author="Unknown">
        <w:r w:rsidRPr="00D91BA3">
          <w:rPr>
            <w:rFonts w:ascii="Arial" w:eastAsia="Times New Roman" w:hAnsi="Arial" w:cs="Arial"/>
            <w:b/>
            <w:bCs/>
            <w:lang w:eastAsia="es-ES"/>
          </w:rPr>
          <w:t>rampe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0" name="Imagen 100" descr="cliquez pour entendre : ramp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liquez pour entendre : rampe">
                      <a:hlinkClick r:id="rId13"/>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9" w:author="Unknown"/>
          <w:rFonts w:ascii="Arial" w:eastAsia="Times New Roman" w:hAnsi="Arial" w:cs="Arial"/>
          <w:lang w:eastAsia="es-ES"/>
        </w:rPr>
      </w:pPr>
      <w:ins w:id="10" w:author="Unknown">
        <w:r w:rsidRPr="00D91BA3">
          <w:rPr>
            <w:rFonts w:ascii="Arial" w:eastAsia="Times New Roman" w:hAnsi="Arial" w:cs="Arial"/>
            <w:lang w:eastAsia="es-ES"/>
          </w:rPr>
          <w:t>Ensemble des barreaux et de la main courante bordant l’escalier ou le palier du côté du vide.</w:t>
        </w:r>
      </w:ins>
    </w:p>
    <w:p w:rsidR="00CE4BED" w:rsidRPr="00D91BA3" w:rsidRDefault="00CE4BED" w:rsidP="00CE4BED">
      <w:pPr>
        <w:ind w:left="0" w:firstLine="0"/>
        <w:outlineLvl w:val="3"/>
        <w:rPr>
          <w:ins w:id="11" w:author="Unknown"/>
          <w:rFonts w:ascii="Arial" w:eastAsia="Times New Roman" w:hAnsi="Arial" w:cs="Arial"/>
          <w:b/>
          <w:bCs/>
          <w:lang w:eastAsia="es-ES"/>
        </w:rPr>
      </w:pPr>
      <w:proofErr w:type="gramStart"/>
      <w:ins w:id="12" w:author="Unknown">
        <w:r w:rsidRPr="00D91BA3">
          <w:rPr>
            <w:rFonts w:ascii="Arial" w:eastAsia="Times New Roman" w:hAnsi="Arial" w:cs="Arial"/>
            <w:b/>
            <w:bCs/>
            <w:lang w:eastAsia="es-ES"/>
          </w:rPr>
          <w:t>w.-c</w:t>
        </w:r>
        <w:proofErr w:type="gramEnd"/>
        <w:r w:rsidRPr="00D91BA3">
          <w:rPr>
            <w:rFonts w:ascii="Arial" w:eastAsia="Times New Roman" w:hAnsi="Arial" w:cs="Arial"/>
            <w:b/>
            <w:bCs/>
            <w:lang w:eastAsia="es-ES"/>
          </w:rPr>
          <w:t xml:space="preserve">. : salle de toilettes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1" name="Imagen 101" descr="cliquez pour entendre : w.-c. : salle de toilett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liquez pour entendre : w.-c. : salle de toilettes">
                      <a:hlinkClick r:id="rId14"/>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13" w:author="Unknown"/>
          <w:rFonts w:ascii="Arial" w:eastAsia="Times New Roman" w:hAnsi="Arial" w:cs="Arial"/>
          <w:lang w:eastAsia="es-ES"/>
        </w:rPr>
      </w:pPr>
      <w:ins w:id="14" w:author="Unknown">
        <w:r w:rsidRPr="00D91BA3">
          <w:rPr>
            <w:rFonts w:ascii="Arial" w:eastAsia="Times New Roman" w:hAnsi="Arial" w:cs="Arial"/>
            <w:lang w:eastAsia="es-ES"/>
          </w:rPr>
          <w:t xml:space="preserve">Petite pièce aménagée pour y satisfaire des besoins naturels et équipée d’un lavabo. </w:t>
        </w:r>
      </w:ins>
    </w:p>
    <w:p w:rsidR="00CE4BED" w:rsidRPr="00D91BA3" w:rsidRDefault="00CE4BED" w:rsidP="00CE4BED">
      <w:pPr>
        <w:spacing w:before="0" w:beforeAutospacing="0" w:after="0" w:afterAutospacing="0"/>
        <w:ind w:left="0" w:firstLine="0"/>
        <w:rPr>
          <w:ins w:id="15"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02" name="Imagen 102" descr="w.-c. : toilette im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w.-c. : toilette image">
                      <a:hlinkClick r:id="rId15"/>
                    </pic:cNvPr>
                    <pic:cNvPicPr>
                      <a:picLocks noChangeAspect="1" noChangeArrowheads="1"/>
                    </pic:cNvPicPr>
                  </pic:nvPicPr>
                  <pic:blipFill>
                    <a:blip r:embed="rId16"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16"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"http://www.ledictionnairevisuel.com/maison/plomberie/w-c-toilette.php"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w.-c</w:t>
        </w:r>
        <w:proofErr w:type="gramEnd"/>
        <w:r w:rsidRPr="00D91BA3">
          <w:rPr>
            <w:rFonts w:ascii="Arial" w:eastAsia="Times New Roman" w:hAnsi="Arial" w:cs="Arial"/>
            <w:color w:val="0000FF"/>
            <w:u w:val="single"/>
            <w:lang w:eastAsia="es-ES"/>
          </w:rPr>
          <w:t>. : toilette</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17" w:author="Unknown"/>
          <w:rFonts w:ascii="Arial" w:eastAsia="Times New Roman" w:hAnsi="Arial" w:cs="Arial"/>
          <w:b/>
          <w:bCs/>
          <w:lang w:eastAsia="es-ES"/>
        </w:rPr>
      </w:pPr>
      <w:proofErr w:type="gramStart"/>
      <w:ins w:id="18" w:author="Unknown">
        <w:r w:rsidRPr="00D91BA3">
          <w:rPr>
            <w:rFonts w:ascii="Arial" w:eastAsia="Times New Roman" w:hAnsi="Arial" w:cs="Arial"/>
            <w:b/>
            <w:bCs/>
            <w:lang w:eastAsia="es-ES"/>
          </w:rPr>
          <w:t>hall</w:t>
        </w:r>
        <w:proofErr w:type="gramEnd"/>
        <w:r w:rsidRPr="00D91BA3">
          <w:rPr>
            <w:rFonts w:ascii="Arial" w:eastAsia="Times New Roman" w:hAnsi="Arial" w:cs="Arial"/>
            <w:b/>
            <w:bCs/>
            <w:lang w:eastAsia="es-ES"/>
          </w:rPr>
          <w:t xml:space="preserve"> d’entrée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3" name="Imagen 103" descr="cliquez pour entendre : hall d’entré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liquez pour entendre : hall d’entrée">
                      <a:hlinkClick r:id="rId17"/>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19" w:author="Unknown"/>
          <w:rFonts w:ascii="Arial" w:eastAsia="Times New Roman" w:hAnsi="Arial" w:cs="Arial"/>
          <w:lang w:eastAsia="es-ES"/>
        </w:rPr>
      </w:pPr>
      <w:ins w:id="20" w:author="Unknown">
        <w:r w:rsidRPr="00D91BA3">
          <w:rPr>
            <w:rFonts w:ascii="Arial" w:eastAsia="Times New Roman" w:hAnsi="Arial" w:cs="Arial"/>
            <w:lang w:eastAsia="es-ES"/>
          </w:rPr>
          <w:t>Pièce de grandes dimensions qui sert d’accès aux autres pièces de la maison.</w:t>
        </w:r>
      </w:ins>
    </w:p>
    <w:p w:rsidR="00CE4BED" w:rsidRPr="00D91BA3" w:rsidRDefault="00CE4BED" w:rsidP="00CE4BED">
      <w:pPr>
        <w:ind w:left="0" w:firstLine="0"/>
        <w:outlineLvl w:val="3"/>
        <w:rPr>
          <w:ins w:id="21" w:author="Unknown"/>
          <w:rFonts w:ascii="Arial" w:eastAsia="Times New Roman" w:hAnsi="Arial" w:cs="Arial"/>
          <w:b/>
          <w:bCs/>
          <w:lang w:eastAsia="es-ES"/>
        </w:rPr>
      </w:pPr>
      <w:proofErr w:type="gramStart"/>
      <w:ins w:id="22" w:author="Unknown">
        <w:r w:rsidRPr="00D91BA3">
          <w:rPr>
            <w:rFonts w:ascii="Arial" w:eastAsia="Times New Roman" w:hAnsi="Arial" w:cs="Arial"/>
            <w:b/>
            <w:bCs/>
            <w:lang w:eastAsia="es-ES"/>
          </w:rPr>
          <w:t>perron</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4" name="Imagen 104" descr="cliquez pour entendre : perr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liquez pour entendre : perron">
                      <a:hlinkClick r:id="rId18"/>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23" w:author="Unknown"/>
          <w:rFonts w:ascii="Arial" w:eastAsia="Times New Roman" w:hAnsi="Arial" w:cs="Arial"/>
          <w:lang w:eastAsia="es-ES"/>
        </w:rPr>
      </w:pPr>
      <w:ins w:id="24" w:author="Unknown">
        <w:r w:rsidRPr="00D91BA3">
          <w:rPr>
            <w:rFonts w:ascii="Arial" w:eastAsia="Times New Roman" w:hAnsi="Arial" w:cs="Arial"/>
            <w:lang w:eastAsia="es-ES"/>
          </w:rPr>
          <w:t>Escalier extérieur se terminant par une plateforme qui mène à l’entrée d’une habitation.</w:t>
        </w:r>
      </w:ins>
    </w:p>
    <w:p w:rsidR="00CE4BED" w:rsidRPr="00D91BA3" w:rsidRDefault="00CE4BED" w:rsidP="00CE4BED">
      <w:pPr>
        <w:ind w:left="0" w:firstLine="0"/>
        <w:outlineLvl w:val="3"/>
        <w:rPr>
          <w:ins w:id="25" w:author="Unknown"/>
          <w:rFonts w:ascii="Arial" w:eastAsia="Times New Roman" w:hAnsi="Arial" w:cs="Arial"/>
          <w:b/>
          <w:bCs/>
          <w:lang w:eastAsia="es-ES"/>
        </w:rPr>
      </w:pPr>
      <w:proofErr w:type="gramStart"/>
      <w:ins w:id="26" w:author="Unknown">
        <w:r w:rsidRPr="00D91BA3">
          <w:rPr>
            <w:rFonts w:ascii="Arial" w:eastAsia="Times New Roman" w:hAnsi="Arial" w:cs="Arial"/>
            <w:b/>
            <w:bCs/>
            <w:lang w:eastAsia="es-ES"/>
          </w:rPr>
          <w:t>cheminée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5" name="Imagen 105" descr="cliquez pour entendre : cheminé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liquez pour entendre : cheminée">
                      <a:hlinkClick r:id="rId19"/>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27" w:author="Unknown"/>
          <w:rFonts w:ascii="Arial" w:eastAsia="Times New Roman" w:hAnsi="Arial" w:cs="Arial"/>
          <w:lang w:eastAsia="es-ES"/>
        </w:rPr>
      </w:pPr>
      <w:ins w:id="28" w:author="Unknown">
        <w:r w:rsidRPr="00D91BA3">
          <w:rPr>
            <w:rFonts w:ascii="Arial" w:eastAsia="Times New Roman" w:hAnsi="Arial" w:cs="Arial"/>
            <w:lang w:eastAsia="es-ES"/>
          </w:rPr>
          <w:t xml:space="preserve">Dispositif maçonné décoratif aménagé pour y faire du feu. </w:t>
        </w:r>
      </w:ins>
    </w:p>
    <w:p w:rsidR="00CE4BED" w:rsidRPr="00D91BA3" w:rsidRDefault="00CE4BED" w:rsidP="00CE4BED">
      <w:pPr>
        <w:spacing w:before="0" w:beforeAutospacing="0" w:after="0" w:afterAutospacing="0"/>
        <w:ind w:left="0" w:firstLine="0"/>
        <w:rPr>
          <w:ins w:id="29" w:author="Unknown"/>
          <w:rFonts w:ascii="Arial" w:eastAsia="Times New Roman" w:hAnsi="Arial" w:cs="Arial"/>
          <w:lang w:eastAsia="es-ES"/>
        </w:rPr>
      </w:pPr>
      <w:r w:rsidRPr="00D91BA3">
        <w:rPr>
          <w:rFonts w:ascii="Arial" w:eastAsia="Times New Roman" w:hAnsi="Arial" w:cs="Arial"/>
          <w:noProof/>
          <w:color w:val="0000FF"/>
          <w:lang w:val="es-ES" w:eastAsia="es-ES"/>
        </w:rPr>
        <w:lastRenderedPageBreak/>
        <w:drawing>
          <wp:inline distT="0" distB="0" distL="0" distR="0">
            <wp:extent cx="800100" cy="628650"/>
            <wp:effectExtent l="19050" t="0" r="0" b="0"/>
            <wp:docPr id="106" name="Imagen 106" descr="cheminée à foyer ouvert imag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heminée à foyer ouvert image">
                      <a:hlinkClick r:id="rId20"/>
                    </pic:cNvPr>
                    <pic:cNvPicPr>
                      <a:picLocks noChangeAspect="1" noChangeArrowheads="1"/>
                    </pic:cNvPicPr>
                  </pic:nvPicPr>
                  <pic:blipFill>
                    <a:blip r:embed="rId21"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30"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"http://www.ledictionnairevisuel.com/maison/chauffage/chauffage-au-bois/cheminee-a-foyer-ouvert.php"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cheminée</w:t>
        </w:r>
        <w:proofErr w:type="gramEnd"/>
        <w:r w:rsidRPr="00D91BA3">
          <w:rPr>
            <w:rFonts w:ascii="Arial" w:eastAsia="Times New Roman" w:hAnsi="Arial" w:cs="Arial"/>
            <w:color w:val="0000FF"/>
            <w:u w:val="single"/>
            <w:lang w:eastAsia="es-ES"/>
          </w:rPr>
          <w:t xml:space="preserve"> à foyer ouvert</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31" w:author="Unknown"/>
          <w:rFonts w:ascii="Arial" w:eastAsia="Times New Roman" w:hAnsi="Arial" w:cs="Arial"/>
          <w:b/>
          <w:bCs/>
          <w:lang w:eastAsia="es-ES"/>
        </w:rPr>
      </w:pPr>
      <w:proofErr w:type="gramStart"/>
      <w:ins w:id="32" w:author="Unknown">
        <w:r w:rsidRPr="00D91BA3">
          <w:rPr>
            <w:rFonts w:ascii="Arial" w:eastAsia="Times New Roman" w:hAnsi="Arial" w:cs="Arial"/>
            <w:b/>
            <w:bCs/>
            <w:lang w:eastAsia="es-ES"/>
          </w:rPr>
          <w:t>salon</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7" name="Imagen 107" descr="cliquez pour entendre : salo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liquez pour entendre : salon">
                      <a:hlinkClick r:id="rId22"/>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33" w:author="Unknown"/>
          <w:rFonts w:ascii="Arial" w:eastAsia="Times New Roman" w:hAnsi="Arial" w:cs="Arial"/>
          <w:lang w:eastAsia="es-ES"/>
        </w:rPr>
      </w:pPr>
      <w:ins w:id="34" w:author="Unknown">
        <w:r w:rsidRPr="00D91BA3">
          <w:rPr>
            <w:rFonts w:ascii="Arial" w:eastAsia="Times New Roman" w:hAnsi="Arial" w:cs="Arial"/>
            <w:lang w:eastAsia="es-ES"/>
          </w:rPr>
          <w:t xml:space="preserve">Pièce conçue et meublée pour recevoir des visiteurs. </w:t>
        </w:r>
      </w:ins>
    </w:p>
    <w:p w:rsidR="00CE4BED" w:rsidRPr="00D91BA3" w:rsidRDefault="00CE4BED" w:rsidP="00CE4BED">
      <w:pPr>
        <w:spacing w:before="0" w:beforeAutospacing="0" w:after="0" w:afterAutospacing="0"/>
        <w:ind w:left="0" w:firstLine="0"/>
        <w:rPr>
          <w:ins w:id="35"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08" name="Imagen 108" descr="exemples de fauteuils 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exemples de fauteuils image">
                      <a:hlinkClick r:id="rId23"/>
                    </pic:cNvPr>
                    <pic:cNvPicPr>
                      <a:picLocks noChangeAspect="1" noChangeArrowheads="1"/>
                    </pic:cNvPicPr>
                  </pic:nvPicPr>
                  <pic:blipFill>
                    <a:blip r:embed="rId24"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36"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"http://www.ledictionnairevisuel.com/maison/ameublement-de-la-maison/fauteuil/exemples-de-fauteuils.php"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exemples</w:t>
        </w:r>
        <w:proofErr w:type="gramEnd"/>
        <w:r w:rsidRPr="00D91BA3">
          <w:rPr>
            <w:rFonts w:ascii="Arial" w:eastAsia="Times New Roman" w:hAnsi="Arial" w:cs="Arial"/>
            <w:color w:val="0000FF"/>
            <w:u w:val="single"/>
            <w:lang w:eastAsia="es-ES"/>
          </w:rPr>
          <w:t xml:space="preserve"> de fauteuils</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37" w:author="Unknown"/>
          <w:rFonts w:ascii="Arial" w:eastAsia="Times New Roman" w:hAnsi="Arial" w:cs="Arial"/>
          <w:b/>
          <w:bCs/>
          <w:lang w:eastAsia="es-ES"/>
        </w:rPr>
      </w:pPr>
      <w:proofErr w:type="gramStart"/>
      <w:ins w:id="38" w:author="Unknown">
        <w:r w:rsidRPr="00D91BA3">
          <w:rPr>
            <w:rFonts w:ascii="Arial" w:eastAsia="Times New Roman" w:hAnsi="Arial" w:cs="Arial"/>
            <w:b/>
            <w:bCs/>
            <w:lang w:eastAsia="es-ES"/>
          </w:rPr>
          <w:t>salle</w:t>
        </w:r>
        <w:proofErr w:type="gramEnd"/>
        <w:r w:rsidRPr="00D91BA3">
          <w:rPr>
            <w:rFonts w:ascii="Arial" w:eastAsia="Times New Roman" w:hAnsi="Arial" w:cs="Arial"/>
            <w:b/>
            <w:bCs/>
            <w:lang w:eastAsia="es-ES"/>
          </w:rPr>
          <w:t xml:space="preserve"> à manger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09" name="Imagen 109" descr="cliquez pour entendre : salle à manger">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liquez pour entendre : salle à manger">
                      <a:hlinkClick r:id="rId25"/>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39" w:author="Unknown"/>
          <w:rFonts w:ascii="Arial" w:eastAsia="Times New Roman" w:hAnsi="Arial" w:cs="Arial"/>
          <w:lang w:eastAsia="es-ES"/>
        </w:rPr>
      </w:pPr>
      <w:ins w:id="40" w:author="Unknown">
        <w:r w:rsidRPr="00D91BA3">
          <w:rPr>
            <w:rFonts w:ascii="Arial" w:eastAsia="Times New Roman" w:hAnsi="Arial" w:cs="Arial"/>
            <w:lang w:eastAsia="es-ES"/>
          </w:rPr>
          <w:t xml:space="preserve">Pièce conçue et meublée pour prendre les repas ou recevoir à manger. </w:t>
        </w:r>
      </w:ins>
    </w:p>
    <w:p w:rsidR="00CE4BED" w:rsidRPr="00D91BA3" w:rsidRDefault="00CE4BED" w:rsidP="00CE4BED">
      <w:pPr>
        <w:spacing w:before="0" w:beforeAutospacing="0" w:after="0" w:afterAutospacing="0"/>
        <w:ind w:left="0" w:firstLine="0"/>
        <w:rPr>
          <w:ins w:id="41"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10" name="Imagen 110" descr="verres imag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verres image">
                      <a:hlinkClick r:id="rId26"/>
                    </pic:cNvPr>
                    <pic:cNvPicPr>
                      <a:picLocks noChangeAspect="1" noChangeArrowheads="1"/>
                    </pic:cNvPicPr>
                  </pic:nvPicPr>
                  <pic:blipFill>
                    <a:blip r:embed="rId27"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42"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"http://www.ledictionnairevisuel.com/alimentation-et-cuisine/cuisine/verres.php"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verres</w:t>
        </w:r>
        <w:proofErr w:type="gramEnd"/>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spacing w:before="0" w:beforeAutospacing="0" w:after="0" w:afterAutospacing="0"/>
        <w:ind w:left="0" w:firstLine="0"/>
        <w:rPr>
          <w:ins w:id="43"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11" name="Imagen 111" descr="vaisselle imag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vaisselle image">
                      <a:hlinkClick r:id="rId28"/>
                    </pic:cNvPr>
                    <pic:cNvPicPr>
                      <a:picLocks noChangeAspect="1" noChangeArrowheads="1"/>
                    </pic:cNvPicPr>
                  </pic:nvPicPr>
                  <pic:blipFill>
                    <a:blip r:embed="rId29"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44"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"http://www.ledictionnairevisuel.com/alimentation-et-cuisine/cuisine/vaisselle.php"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vaisselle</w:t>
        </w:r>
        <w:proofErr w:type="gramEnd"/>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45" w:author="Unknown"/>
          <w:rFonts w:ascii="Arial" w:eastAsia="Times New Roman" w:hAnsi="Arial" w:cs="Arial"/>
          <w:b/>
          <w:bCs/>
          <w:lang w:eastAsia="es-ES"/>
        </w:rPr>
      </w:pPr>
      <w:proofErr w:type="gramStart"/>
      <w:ins w:id="46" w:author="Unknown">
        <w:r w:rsidRPr="00D91BA3">
          <w:rPr>
            <w:rFonts w:ascii="Arial" w:eastAsia="Times New Roman" w:hAnsi="Arial" w:cs="Arial"/>
            <w:b/>
            <w:bCs/>
            <w:lang w:eastAsia="es-ES"/>
          </w:rPr>
          <w:t>garde-manger</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12" name="Imagen 112" descr="cliquez pour entendre : garde-manger">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liquez pour entendre : garde-manger">
                      <a:hlinkClick r:id="rId30"/>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right="-994" w:firstLine="0"/>
        <w:rPr>
          <w:ins w:id="47" w:author="Unknown"/>
          <w:rFonts w:ascii="Arial" w:eastAsia="Times New Roman" w:hAnsi="Arial" w:cs="Arial"/>
          <w:lang w:eastAsia="es-ES"/>
        </w:rPr>
      </w:pPr>
      <w:ins w:id="48" w:author="Unknown">
        <w:r w:rsidRPr="00D91BA3">
          <w:rPr>
            <w:rFonts w:ascii="Arial" w:eastAsia="Times New Roman" w:hAnsi="Arial" w:cs="Arial"/>
            <w:lang w:eastAsia="es-ES"/>
          </w:rPr>
          <w:t>Meuble dans lequel sont rangés les aliments ne nécessitant pas de conservation par le froid.</w:t>
        </w:r>
      </w:ins>
    </w:p>
    <w:p w:rsidR="00CE4BED" w:rsidRPr="00D91BA3" w:rsidRDefault="00CE4BED" w:rsidP="00CE4BED">
      <w:pPr>
        <w:ind w:left="0" w:firstLine="0"/>
        <w:outlineLvl w:val="3"/>
        <w:rPr>
          <w:ins w:id="49" w:author="Unknown"/>
          <w:rFonts w:ascii="Arial" w:eastAsia="Times New Roman" w:hAnsi="Arial" w:cs="Arial"/>
          <w:b/>
          <w:bCs/>
          <w:lang w:eastAsia="es-ES"/>
        </w:rPr>
      </w:pPr>
      <w:proofErr w:type="gramStart"/>
      <w:ins w:id="50" w:author="Unknown">
        <w:r w:rsidRPr="00D91BA3">
          <w:rPr>
            <w:rFonts w:ascii="Arial" w:eastAsia="Times New Roman" w:hAnsi="Arial" w:cs="Arial"/>
            <w:b/>
            <w:bCs/>
            <w:lang w:eastAsia="es-ES"/>
          </w:rPr>
          <w:t>cuisine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13" name="Imagen 113" descr="cliquez pour entendre : cuisin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liquez pour entendre : cuisine">
                      <a:hlinkClick r:id="rId31"/>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51" w:author="Unknown"/>
          <w:rFonts w:ascii="Arial" w:eastAsia="Times New Roman" w:hAnsi="Arial" w:cs="Arial"/>
          <w:lang w:eastAsia="es-ES"/>
        </w:rPr>
      </w:pPr>
      <w:ins w:id="52" w:author="Unknown">
        <w:r w:rsidRPr="00D91BA3">
          <w:rPr>
            <w:rFonts w:ascii="Arial" w:eastAsia="Times New Roman" w:hAnsi="Arial" w:cs="Arial"/>
            <w:lang w:eastAsia="es-ES"/>
          </w:rPr>
          <w:t xml:space="preserve">Pièce où l’on prépare les repas. </w:t>
        </w:r>
      </w:ins>
    </w:p>
    <w:p w:rsidR="00CE4BED" w:rsidRPr="00D91BA3" w:rsidRDefault="00CE4BED" w:rsidP="00CE4BED">
      <w:pPr>
        <w:spacing w:before="0" w:beforeAutospacing="0" w:after="0" w:afterAutospacing="0"/>
        <w:ind w:left="0" w:firstLine="0"/>
        <w:rPr>
          <w:ins w:id="53"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14" name="Imagen 114" descr="cuisine imag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uisine image">
                      <a:hlinkClick r:id="rId32"/>
                    </pic:cNvPr>
                    <pic:cNvPicPr>
                      <a:picLocks noChangeAspect="1" noChangeArrowheads="1"/>
                    </pic:cNvPicPr>
                  </pic:nvPicPr>
                  <pic:blipFill>
                    <a:blip r:embed="rId33"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54"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"http://www.ledictionnairevisuel.com/alimentation-et-cuisine/cuisine/cuisine.php"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cuisine</w:t>
        </w:r>
        <w:proofErr w:type="gramEnd"/>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55" w:author="Unknown"/>
          <w:rFonts w:ascii="Arial" w:eastAsia="Times New Roman" w:hAnsi="Arial" w:cs="Arial"/>
          <w:b/>
          <w:bCs/>
          <w:lang w:eastAsia="es-ES"/>
        </w:rPr>
      </w:pPr>
      <w:ins w:id="56" w:author="Unknown">
        <w:r w:rsidRPr="00D91BA3">
          <w:rPr>
            <w:rFonts w:ascii="Arial" w:eastAsia="Times New Roman" w:hAnsi="Arial" w:cs="Arial"/>
            <w:b/>
            <w:bCs/>
            <w:lang w:eastAsia="es-ES"/>
          </w:rPr>
          <w:t xml:space="preserve">coin-repas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15" name="Imagen 115" descr="cliquez pour entendre : coin-repa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liquez pour entendre : coin-repas">
                      <a:hlinkClick r:id="rId34"/>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57" w:author="Unknown"/>
          <w:rFonts w:ascii="Arial" w:eastAsia="Times New Roman" w:hAnsi="Arial" w:cs="Arial"/>
          <w:lang w:eastAsia="es-ES"/>
        </w:rPr>
      </w:pPr>
      <w:ins w:id="58" w:author="Unknown">
        <w:r w:rsidRPr="00D91BA3">
          <w:rPr>
            <w:rFonts w:ascii="Arial" w:eastAsia="Times New Roman" w:hAnsi="Arial" w:cs="Arial"/>
            <w:lang w:eastAsia="es-ES"/>
          </w:rPr>
          <w:t>Espace aménagé dans une cuisine pour prendre le repas.</w:t>
        </w:r>
      </w:ins>
    </w:p>
    <w:p w:rsidR="00CE4BED" w:rsidRPr="00D91BA3" w:rsidRDefault="00CE4BED" w:rsidP="00CE4BED">
      <w:pPr>
        <w:ind w:left="0" w:firstLine="0"/>
        <w:outlineLvl w:val="3"/>
        <w:rPr>
          <w:ins w:id="59" w:author="Unknown"/>
          <w:rFonts w:ascii="Arial" w:eastAsia="Times New Roman" w:hAnsi="Arial" w:cs="Arial"/>
          <w:b/>
          <w:bCs/>
          <w:lang w:eastAsia="es-ES"/>
        </w:rPr>
      </w:pPr>
      <w:proofErr w:type="gramStart"/>
      <w:ins w:id="60" w:author="Unknown">
        <w:r w:rsidRPr="00D91BA3">
          <w:rPr>
            <w:rFonts w:ascii="Arial" w:eastAsia="Times New Roman" w:hAnsi="Arial" w:cs="Arial"/>
            <w:b/>
            <w:bCs/>
            <w:lang w:eastAsia="es-ES"/>
          </w:rPr>
          <w:t>porte-fenêtre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16" name="Imagen 116" descr="cliquez pour entendre : porte-fenêtr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liquez pour entendre : porte-fenêtre">
                      <a:hlinkClick r:id="rId35"/>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61" w:author="Unknown"/>
          <w:rFonts w:ascii="Arial" w:eastAsia="Times New Roman" w:hAnsi="Arial" w:cs="Arial"/>
          <w:lang w:eastAsia="es-ES"/>
        </w:rPr>
      </w:pPr>
      <w:ins w:id="62" w:author="Unknown">
        <w:r w:rsidRPr="00D91BA3">
          <w:rPr>
            <w:rFonts w:ascii="Arial" w:eastAsia="Times New Roman" w:hAnsi="Arial" w:cs="Arial"/>
            <w:lang w:eastAsia="es-ES"/>
          </w:rPr>
          <w:t xml:space="preserve">Fenêtre de plain-pied dont un panneau coulissant sert de porte. </w:t>
        </w:r>
      </w:ins>
    </w:p>
    <w:p w:rsidR="00CE4BED" w:rsidRPr="00D91BA3" w:rsidRDefault="00CE4BED" w:rsidP="00CE4BED">
      <w:pPr>
        <w:spacing w:before="0" w:beforeAutospacing="0" w:after="0" w:afterAutospacing="0"/>
        <w:ind w:left="0" w:firstLine="0"/>
        <w:rPr>
          <w:ins w:id="63" w:author="Unknown"/>
          <w:rFonts w:ascii="Arial" w:eastAsia="Times New Roman" w:hAnsi="Arial" w:cs="Arial"/>
          <w:lang w:eastAsia="es-ES"/>
        </w:rPr>
      </w:pPr>
      <w:r w:rsidRPr="00D91BA3">
        <w:rPr>
          <w:rFonts w:ascii="Arial" w:eastAsia="Times New Roman" w:hAnsi="Arial" w:cs="Arial"/>
          <w:noProof/>
          <w:color w:val="0000FF"/>
          <w:lang w:val="es-ES" w:eastAsia="es-ES"/>
        </w:rPr>
        <w:lastRenderedPageBreak/>
        <w:drawing>
          <wp:inline distT="0" distB="0" distL="0" distR="0">
            <wp:extent cx="800100" cy="628650"/>
            <wp:effectExtent l="19050" t="0" r="0" b="0"/>
            <wp:docPr id="117" name="Imagen 117" descr="exemples de portes image">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exemples de portes image">
                      <a:hlinkClick r:id="rId36"/>
                    </pic:cNvPr>
                    <pic:cNvPicPr>
                      <a:picLocks noChangeAspect="1" noChangeArrowheads="1"/>
                    </pic:cNvPicPr>
                  </pic:nvPicPr>
                  <pic:blipFill>
                    <a:blip r:embed="rId37"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64"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"http://www.ledictionnairevisuel.com/arts-et-architecture/architecture/elements-architecture/exemples-de-portes.php"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exemples</w:t>
        </w:r>
        <w:proofErr w:type="gramEnd"/>
        <w:r w:rsidRPr="00D91BA3">
          <w:rPr>
            <w:rFonts w:ascii="Arial" w:eastAsia="Times New Roman" w:hAnsi="Arial" w:cs="Arial"/>
            <w:color w:val="0000FF"/>
            <w:u w:val="single"/>
            <w:lang w:eastAsia="es-ES"/>
          </w:rPr>
          <w:t xml:space="preserve"> de portes</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65" w:author="Unknown"/>
          <w:rFonts w:ascii="Arial" w:eastAsia="Times New Roman" w:hAnsi="Arial" w:cs="Arial"/>
          <w:b/>
          <w:bCs/>
          <w:lang w:eastAsia="es-ES"/>
        </w:rPr>
      </w:pPr>
      <w:proofErr w:type="gramStart"/>
      <w:ins w:id="66" w:author="Unknown">
        <w:r w:rsidRPr="00D91BA3">
          <w:rPr>
            <w:rFonts w:ascii="Arial" w:eastAsia="Times New Roman" w:hAnsi="Arial" w:cs="Arial"/>
            <w:b/>
            <w:bCs/>
            <w:lang w:eastAsia="es-ES"/>
          </w:rPr>
          <w:t>salle</w:t>
        </w:r>
        <w:proofErr w:type="gramEnd"/>
        <w:r w:rsidRPr="00D91BA3">
          <w:rPr>
            <w:rFonts w:ascii="Arial" w:eastAsia="Times New Roman" w:hAnsi="Arial" w:cs="Arial"/>
            <w:b/>
            <w:bCs/>
            <w:lang w:eastAsia="es-ES"/>
          </w:rPr>
          <w:t xml:space="preserve"> de séjour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18" name="Imagen 118" descr="cliquez pour entendre : salle de séjour">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liquez pour entendre : salle de séjour">
                      <a:hlinkClick r:id="rId38"/>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67" w:author="Unknown"/>
          <w:rFonts w:ascii="Arial" w:eastAsia="Times New Roman" w:hAnsi="Arial" w:cs="Arial"/>
          <w:lang w:eastAsia="es-ES"/>
        </w:rPr>
      </w:pPr>
      <w:ins w:id="68" w:author="Unknown">
        <w:r w:rsidRPr="00D91BA3">
          <w:rPr>
            <w:rFonts w:ascii="Arial" w:eastAsia="Times New Roman" w:hAnsi="Arial" w:cs="Arial"/>
            <w:lang w:eastAsia="es-ES"/>
          </w:rPr>
          <w:t xml:space="preserve">Pièce dans laquelle on peut faire différentes activités comme lire, regarder la télévision, etc. </w:t>
        </w:r>
      </w:ins>
    </w:p>
    <w:p w:rsidR="00CE4BED" w:rsidRPr="00D91BA3" w:rsidRDefault="00CE4BED" w:rsidP="00CE4BED">
      <w:pPr>
        <w:spacing w:before="0" w:beforeAutospacing="0" w:after="0" w:afterAutospacing="0"/>
        <w:ind w:left="0" w:firstLine="0"/>
        <w:rPr>
          <w:ins w:id="69"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19" name="Imagen 119" descr="exemples de fauteuils 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exemples de fauteuils image">
                      <a:hlinkClick r:id="rId23"/>
                    </pic:cNvPr>
                    <pic:cNvPicPr>
                      <a:picLocks noChangeAspect="1" noChangeArrowheads="1"/>
                    </pic:cNvPicPr>
                  </pic:nvPicPr>
                  <pic:blipFill>
                    <a:blip r:embed="rId24"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70"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"http://www.ledictionnairevisuel.com/maison/ameublement-de-la-maison/fauteuil/exemples-de-fauteuils.php"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exemples</w:t>
        </w:r>
        <w:proofErr w:type="gramEnd"/>
        <w:r w:rsidRPr="00D91BA3">
          <w:rPr>
            <w:rFonts w:ascii="Arial" w:eastAsia="Times New Roman" w:hAnsi="Arial" w:cs="Arial"/>
            <w:color w:val="0000FF"/>
            <w:u w:val="single"/>
            <w:lang w:eastAsia="es-ES"/>
          </w:rPr>
          <w:t xml:space="preserve"> de fauteuils</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71" w:author="Unknown"/>
          <w:rFonts w:ascii="Arial" w:eastAsia="Times New Roman" w:hAnsi="Arial" w:cs="Arial"/>
          <w:b/>
          <w:bCs/>
          <w:lang w:eastAsia="es-ES"/>
        </w:rPr>
      </w:pPr>
      <w:proofErr w:type="gramStart"/>
      <w:ins w:id="72" w:author="Unknown">
        <w:r w:rsidRPr="00D91BA3">
          <w:rPr>
            <w:rFonts w:ascii="Arial" w:eastAsia="Times New Roman" w:hAnsi="Arial" w:cs="Arial"/>
            <w:b/>
            <w:bCs/>
            <w:lang w:eastAsia="es-ES"/>
          </w:rPr>
          <w:t>entrée</w:t>
        </w:r>
        <w:proofErr w:type="gramEnd"/>
        <w:r w:rsidRPr="00D91BA3">
          <w:rPr>
            <w:rFonts w:ascii="Arial" w:eastAsia="Times New Roman" w:hAnsi="Arial" w:cs="Arial"/>
            <w:b/>
            <w:bCs/>
            <w:lang w:eastAsia="es-ES"/>
          </w:rPr>
          <w:t xml:space="preserve"> principale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20" name="Imagen 120" descr="cliquez pour entendre : entrée principal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liquez pour entendre : entrée principale">
                      <a:hlinkClick r:id="rId39"/>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73"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21" name="Imagen 121" descr="porte extérieure image">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porte extérieure image">
                      <a:hlinkClick r:id="rId40"/>
                    </pic:cNvPr>
                    <pic:cNvPicPr>
                      <a:picLocks noChangeAspect="1" noChangeArrowheads="1"/>
                    </pic:cNvPicPr>
                  </pic:nvPicPr>
                  <pic:blipFill>
                    <a:blip r:embed="rId41"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74"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"http://www.ledictionnairevisuel.com/maison/elements-de-la-maison/porte-exterieure.php"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porte</w:t>
        </w:r>
        <w:proofErr w:type="gramEnd"/>
        <w:r w:rsidRPr="00D91BA3">
          <w:rPr>
            <w:rFonts w:ascii="Arial" w:eastAsia="Times New Roman" w:hAnsi="Arial" w:cs="Arial"/>
            <w:color w:val="0000FF"/>
            <w:u w:val="single"/>
            <w:lang w:eastAsia="es-ES"/>
          </w:rPr>
          <w:t xml:space="preserve"> extérieure</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75" w:author="Unknown"/>
          <w:rFonts w:ascii="Arial" w:eastAsia="Times New Roman" w:hAnsi="Arial" w:cs="Arial"/>
          <w:b/>
          <w:bCs/>
          <w:lang w:eastAsia="es-ES"/>
        </w:rPr>
      </w:pPr>
      <w:proofErr w:type="gramStart"/>
      <w:ins w:id="76" w:author="Unknown">
        <w:r w:rsidRPr="00D91BA3">
          <w:rPr>
            <w:rFonts w:ascii="Arial" w:eastAsia="Times New Roman" w:hAnsi="Arial" w:cs="Arial"/>
            <w:b/>
            <w:bCs/>
            <w:lang w:eastAsia="es-ES"/>
          </w:rPr>
          <w:t>vestibule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22" name="Imagen 122" descr="cliquez pour entendre : vestibule">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liquez pour entendre : vestibule">
                      <a:hlinkClick r:id="rId42"/>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77" w:author="Unknown"/>
          <w:rFonts w:ascii="Arial" w:eastAsia="Times New Roman" w:hAnsi="Arial" w:cs="Arial"/>
          <w:lang w:eastAsia="es-ES"/>
        </w:rPr>
      </w:pPr>
      <w:ins w:id="78" w:author="Unknown">
        <w:r w:rsidRPr="00D91BA3">
          <w:rPr>
            <w:rFonts w:ascii="Arial" w:eastAsia="Times New Roman" w:hAnsi="Arial" w:cs="Arial"/>
            <w:lang w:eastAsia="es-ES"/>
          </w:rPr>
          <w:t>Pièce d’entrée de la maison.</w:t>
        </w:r>
      </w:ins>
    </w:p>
    <w:p w:rsidR="00CE4BED" w:rsidRPr="00D91BA3" w:rsidRDefault="00CE4BED" w:rsidP="00CE4BED">
      <w:pPr>
        <w:ind w:left="0" w:firstLine="0"/>
        <w:outlineLvl w:val="3"/>
        <w:rPr>
          <w:ins w:id="79" w:author="Unknown"/>
          <w:rFonts w:ascii="Arial" w:eastAsia="Times New Roman" w:hAnsi="Arial" w:cs="Arial"/>
          <w:b/>
          <w:bCs/>
          <w:lang w:eastAsia="es-ES"/>
        </w:rPr>
      </w:pPr>
      <w:proofErr w:type="gramStart"/>
      <w:ins w:id="80" w:author="Unknown">
        <w:r w:rsidRPr="00D91BA3">
          <w:rPr>
            <w:rFonts w:ascii="Arial" w:eastAsia="Times New Roman" w:hAnsi="Arial" w:cs="Arial"/>
            <w:b/>
            <w:bCs/>
            <w:lang w:eastAsia="es-ES"/>
          </w:rPr>
          <w:t>vestiaire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23" name="Imagen 123" descr="cliquez pour entendre : vestiaire">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liquez pour entendre : vestiaire">
                      <a:hlinkClick r:id="rId43"/>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81" w:author="Unknown"/>
          <w:rFonts w:ascii="Arial" w:eastAsia="Times New Roman" w:hAnsi="Arial" w:cs="Arial"/>
          <w:lang w:eastAsia="es-ES"/>
        </w:rPr>
      </w:pPr>
      <w:ins w:id="82" w:author="Unknown">
        <w:r w:rsidRPr="00D91BA3">
          <w:rPr>
            <w:rFonts w:ascii="Arial" w:eastAsia="Times New Roman" w:hAnsi="Arial" w:cs="Arial"/>
            <w:lang w:eastAsia="es-ES"/>
          </w:rPr>
          <w:t>Espace aménagé pour déposer vêtements, chapeaux, parapluies, etc.</w:t>
        </w:r>
      </w:ins>
    </w:p>
    <w:p w:rsidR="00CE4BED" w:rsidRPr="00D91BA3" w:rsidRDefault="00CE4BED" w:rsidP="00CE4BED">
      <w:pPr>
        <w:ind w:left="0" w:firstLine="0"/>
        <w:outlineLvl w:val="3"/>
        <w:rPr>
          <w:ins w:id="83" w:author="Unknown"/>
          <w:rFonts w:ascii="Arial" w:eastAsia="Times New Roman" w:hAnsi="Arial" w:cs="Arial"/>
          <w:b/>
          <w:bCs/>
          <w:lang w:eastAsia="es-ES"/>
        </w:rPr>
      </w:pPr>
      <w:proofErr w:type="gramStart"/>
      <w:ins w:id="84" w:author="Unknown">
        <w:r w:rsidRPr="00D91BA3">
          <w:rPr>
            <w:rFonts w:ascii="Arial" w:eastAsia="Times New Roman" w:hAnsi="Arial" w:cs="Arial"/>
            <w:b/>
            <w:bCs/>
            <w:lang w:eastAsia="es-ES"/>
          </w:rPr>
          <w:t>escalier</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24" name="Imagen 124" descr="cliquez pour entendre : escalier">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liquez pour entendre : escalier">
                      <a:hlinkClick r:id="rId44"/>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right="-994" w:firstLine="0"/>
        <w:rPr>
          <w:ins w:id="85" w:author="Unknown"/>
          <w:rFonts w:ascii="Arial" w:eastAsia="Times New Roman" w:hAnsi="Arial" w:cs="Arial"/>
          <w:lang w:eastAsia="es-ES"/>
        </w:rPr>
      </w:pPr>
      <w:ins w:id="86" w:author="Unknown">
        <w:r w:rsidRPr="00D91BA3">
          <w:rPr>
            <w:rFonts w:ascii="Arial" w:eastAsia="Times New Roman" w:hAnsi="Arial" w:cs="Arial"/>
            <w:lang w:eastAsia="es-ES"/>
          </w:rPr>
          <w:t xml:space="preserve">Élément de structure permettant la circulation entre les niveaux d’une habitation, d’un édifice. </w:t>
        </w:r>
      </w:ins>
    </w:p>
    <w:p w:rsidR="00CE4BED" w:rsidRPr="00D91BA3" w:rsidRDefault="00CE4BED" w:rsidP="00CE4BED">
      <w:pPr>
        <w:spacing w:before="0" w:beforeAutospacing="0" w:after="0" w:afterAutospacing="0"/>
        <w:ind w:left="0" w:firstLine="0"/>
        <w:rPr>
          <w:ins w:id="87" w:author="Unknown"/>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25" name="Imagen 125" descr="escalier image">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escalier image">
                      <a:hlinkClick r:id="rId45"/>
                    </pic:cNvPr>
                    <pic:cNvPicPr>
                      <a:picLocks noChangeAspect="1" noChangeArrowheads="1"/>
                    </pic:cNvPicPr>
                  </pic:nvPicPr>
                  <pic:blipFill>
                    <a:blip r:embed="rId46"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88"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"http://www.ledictionnairevisuel.com/maison/structure-une-maison/escalier.php"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escalier</w:t>
        </w:r>
        <w:proofErr w:type="gramEnd"/>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ind w:left="0" w:firstLine="0"/>
        <w:outlineLvl w:val="3"/>
        <w:rPr>
          <w:ins w:id="89" w:author="Unknown"/>
          <w:rFonts w:ascii="Arial" w:eastAsia="Times New Roman" w:hAnsi="Arial" w:cs="Arial"/>
          <w:b/>
          <w:bCs/>
          <w:lang w:eastAsia="es-ES"/>
        </w:rPr>
      </w:pPr>
      <w:proofErr w:type="gramStart"/>
      <w:ins w:id="90" w:author="Unknown">
        <w:r w:rsidRPr="00D91BA3">
          <w:rPr>
            <w:rFonts w:ascii="Arial" w:eastAsia="Times New Roman" w:hAnsi="Arial" w:cs="Arial"/>
            <w:b/>
            <w:bCs/>
            <w:lang w:eastAsia="es-ES"/>
          </w:rPr>
          <w:t>buanderie</w:t>
        </w:r>
        <w:proofErr w:type="gramEnd"/>
        <w:r w:rsidRPr="00D91BA3">
          <w:rPr>
            <w:rFonts w:ascii="Arial" w:eastAsia="Times New Roman" w:hAnsi="Arial" w:cs="Arial"/>
            <w:b/>
            <w:bCs/>
            <w:lang w:eastAsia="es-ES"/>
          </w:rPr>
          <w:t xml:space="preserve"> </w:t>
        </w:r>
      </w:ins>
      <w:r w:rsidRPr="00D91BA3">
        <w:rPr>
          <w:rFonts w:ascii="Arial" w:eastAsia="Times New Roman" w:hAnsi="Arial" w:cs="Arial"/>
          <w:b/>
          <w:bCs/>
          <w:noProof/>
          <w:color w:val="0000FF"/>
          <w:lang w:val="es-ES" w:eastAsia="es-ES"/>
        </w:rPr>
        <w:drawing>
          <wp:inline distT="0" distB="0" distL="0" distR="0">
            <wp:extent cx="104775" cy="104775"/>
            <wp:effectExtent l="19050" t="0" r="9525" b="0"/>
            <wp:docPr id="126" name="Imagen 126" descr="cliquez pour entendre : buanderi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cliquez pour entendre : buanderie">
                      <a:hlinkClick r:id="rId47"/>
                    </pic:cNvPr>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p w:rsidR="00CE4BED" w:rsidRPr="00D91BA3" w:rsidRDefault="00CE4BED" w:rsidP="00CE4BED">
      <w:pPr>
        <w:spacing w:before="0" w:beforeAutospacing="0" w:after="0" w:afterAutospacing="0"/>
        <w:ind w:left="0" w:firstLine="0"/>
        <w:rPr>
          <w:ins w:id="91" w:author="Unknown"/>
          <w:rFonts w:ascii="Arial" w:eastAsia="Times New Roman" w:hAnsi="Arial" w:cs="Arial"/>
          <w:lang w:eastAsia="es-ES"/>
        </w:rPr>
      </w:pPr>
      <w:ins w:id="92" w:author="Unknown">
        <w:r w:rsidRPr="00D91BA3">
          <w:rPr>
            <w:rFonts w:ascii="Arial" w:eastAsia="Times New Roman" w:hAnsi="Arial" w:cs="Arial"/>
            <w:lang w:eastAsia="es-ES"/>
          </w:rPr>
          <w:t xml:space="preserve">Pièce où on fait la lessive. </w:t>
        </w:r>
      </w:ins>
    </w:p>
    <w:p w:rsidR="00CE4BED" w:rsidRPr="00D91BA3" w:rsidRDefault="00CE4BED" w:rsidP="00CE4BED">
      <w:pPr>
        <w:spacing w:before="0" w:beforeAutospacing="0" w:after="0" w:afterAutospacing="0"/>
        <w:ind w:left="0" w:firstLine="0"/>
        <w:rPr>
          <w:rFonts w:ascii="Arial" w:eastAsia="Times New Roman" w:hAnsi="Arial" w:cs="Arial"/>
          <w:lang w:eastAsia="es-ES"/>
        </w:rPr>
      </w:pPr>
      <w:r w:rsidRPr="00D91BA3">
        <w:rPr>
          <w:rFonts w:ascii="Arial" w:eastAsia="Times New Roman" w:hAnsi="Arial" w:cs="Arial"/>
          <w:noProof/>
          <w:color w:val="0000FF"/>
          <w:lang w:val="es-ES" w:eastAsia="es-ES"/>
        </w:rPr>
        <w:drawing>
          <wp:inline distT="0" distB="0" distL="0" distR="0">
            <wp:extent cx="800100" cy="628650"/>
            <wp:effectExtent l="19050" t="0" r="0" b="0"/>
            <wp:docPr id="127" name="Imagen 127" descr="sèche-linge électrique : sécheuse image">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sèche-linge électrique : sécheuse image">
                      <a:hlinkClick r:id="rId48"/>
                    </pic:cNvPr>
                    <pic:cNvPicPr>
                      <a:picLocks noChangeAspect="1" noChangeArrowheads="1"/>
                    </pic:cNvPicPr>
                  </pic:nvPicPr>
                  <pic:blipFill>
                    <a:blip r:embed="rId49"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93"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"http://www.ledictionnairevisuel.com/maison/ameublement-de-la-maison/appareils-electromenagers/seche-linge-electrique-secheuse.php"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sèche-linge</w:t>
        </w:r>
        <w:proofErr w:type="gramEnd"/>
        <w:r w:rsidRPr="00D91BA3">
          <w:rPr>
            <w:rFonts w:ascii="Arial" w:eastAsia="Times New Roman" w:hAnsi="Arial" w:cs="Arial"/>
            <w:color w:val="0000FF"/>
            <w:u w:val="single"/>
            <w:lang w:eastAsia="es-ES"/>
          </w:rPr>
          <w:t xml:space="preserve"> électrique : sécheuse</w:t>
        </w:r>
        <w:r w:rsidR="00C74851" w:rsidRPr="00D91BA3">
          <w:rPr>
            <w:rFonts w:ascii="Arial" w:eastAsia="Times New Roman" w:hAnsi="Arial" w:cs="Arial"/>
            <w:lang w:eastAsia="es-ES"/>
          </w:rPr>
          <w:fldChar w:fldCharType="end"/>
        </w:r>
      </w:ins>
    </w:p>
    <w:p w:rsidR="00CE4BED" w:rsidRPr="00D91BA3" w:rsidRDefault="00CE4BED" w:rsidP="00CE4BED">
      <w:pPr>
        <w:spacing w:before="0" w:beforeAutospacing="0" w:after="0" w:afterAutospacing="0"/>
        <w:ind w:left="0" w:firstLine="0"/>
        <w:rPr>
          <w:ins w:id="94" w:author="Unknown"/>
          <w:rFonts w:ascii="Arial" w:eastAsia="Times New Roman" w:hAnsi="Arial" w:cs="Arial"/>
          <w:lang w:eastAsia="es-ES"/>
        </w:rPr>
      </w:pPr>
      <w:r w:rsidRPr="00D91BA3">
        <w:rPr>
          <w:rFonts w:ascii="Arial" w:eastAsia="Times New Roman" w:hAnsi="Arial" w:cs="Arial"/>
          <w:noProof/>
          <w:color w:val="0000FF"/>
          <w:lang w:val="es-ES" w:eastAsia="es-ES"/>
        </w:rPr>
        <w:lastRenderedPageBreak/>
        <w:drawing>
          <wp:inline distT="0" distB="0" distL="0" distR="0">
            <wp:extent cx="800100" cy="628650"/>
            <wp:effectExtent l="19050" t="0" r="0" b="0"/>
            <wp:docPr id="1" name="Imagen 128" descr="lave-linge : laveuse image">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e-linge : laveuse image">
                      <a:hlinkClick r:id="rId50"/>
                    </pic:cNvPr>
                    <pic:cNvPicPr>
                      <a:picLocks noChangeAspect="1" noChangeArrowheads="1"/>
                    </pic:cNvPicPr>
                  </pic:nvPicPr>
                  <pic:blipFill>
                    <a:blip r:embed="rId51" cstate="print"/>
                    <a:srcRect/>
                    <a:stretch>
                      <a:fillRect/>
                    </a:stretch>
                  </pic:blipFill>
                  <pic:spPr bwMode="auto">
                    <a:xfrm>
                      <a:off x="0" y="0"/>
                      <a:ext cx="800100" cy="628650"/>
                    </a:xfrm>
                    <a:prstGeom prst="rect">
                      <a:avLst/>
                    </a:prstGeom>
                    <a:noFill/>
                    <a:ln w="9525">
                      <a:noFill/>
                      <a:miter lim="800000"/>
                      <a:headEnd/>
                      <a:tailEnd/>
                    </a:ln>
                  </pic:spPr>
                </pic:pic>
              </a:graphicData>
            </a:graphic>
          </wp:inline>
        </w:drawing>
      </w:r>
      <w:ins w:id="95" w:author="Unknown">
        <w:r w:rsidRPr="00D91BA3">
          <w:rPr>
            <w:rFonts w:ascii="Arial" w:eastAsia="Times New Roman" w:hAnsi="Arial" w:cs="Arial"/>
            <w:lang w:eastAsia="es-ES"/>
          </w:rPr>
          <w:br/>
        </w:r>
        <w:r w:rsidR="00C74851" w:rsidRPr="00D91BA3">
          <w:rPr>
            <w:rFonts w:ascii="Arial" w:eastAsia="Times New Roman" w:hAnsi="Arial" w:cs="Arial"/>
            <w:lang w:eastAsia="es-ES"/>
          </w:rPr>
          <w:fldChar w:fldCharType="begin"/>
        </w:r>
        <w:r w:rsidRPr="00D91BA3">
          <w:rPr>
            <w:rFonts w:ascii="Arial" w:eastAsia="Times New Roman" w:hAnsi="Arial" w:cs="Arial"/>
            <w:lang w:eastAsia="es-ES"/>
          </w:rPr>
          <w:instrText xml:space="preserve"> HYPERLINK "http://www.ledictionnairevisuel.com/maison/ameublement-de-la-maison/appareils-electromenagers/lave-linge-laveuse.php" </w:instrText>
        </w:r>
        <w:r w:rsidR="00C74851" w:rsidRPr="00D91BA3">
          <w:rPr>
            <w:rFonts w:ascii="Arial" w:eastAsia="Times New Roman" w:hAnsi="Arial" w:cs="Arial"/>
            <w:lang w:eastAsia="es-ES"/>
          </w:rPr>
          <w:fldChar w:fldCharType="separate"/>
        </w:r>
        <w:proofErr w:type="gramStart"/>
        <w:r w:rsidRPr="00D91BA3">
          <w:rPr>
            <w:rFonts w:ascii="Arial" w:eastAsia="Times New Roman" w:hAnsi="Arial" w:cs="Arial"/>
            <w:color w:val="0000FF"/>
            <w:u w:val="single"/>
            <w:lang w:eastAsia="es-ES"/>
          </w:rPr>
          <w:t>lave-linge</w:t>
        </w:r>
        <w:proofErr w:type="gramEnd"/>
        <w:r w:rsidRPr="00D91BA3">
          <w:rPr>
            <w:rFonts w:ascii="Arial" w:eastAsia="Times New Roman" w:hAnsi="Arial" w:cs="Arial"/>
            <w:color w:val="0000FF"/>
            <w:u w:val="single"/>
            <w:lang w:eastAsia="es-ES"/>
          </w:rPr>
          <w:t xml:space="preserve"> : laveuse</w:t>
        </w:r>
        <w:r w:rsidR="00C74851" w:rsidRPr="00D91BA3">
          <w:rPr>
            <w:rFonts w:ascii="Arial" w:eastAsia="Times New Roman" w:hAnsi="Arial" w:cs="Arial"/>
            <w:lang w:eastAsia="es-ES"/>
          </w:rPr>
          <w:fldChar w:fldCharType="end"/>
        </w:r>
        <w:r w:rsidRPr="00D91BA3">
          <w:rPr>
            <w:rFonts w:ascii="Arial" w:eastAsia="Times New Roman" w:hAnsi="Arial" w:cs="Arial"/>
            <w:lang w:eastAsia="es-ES"/>
          </w:rPr>
          <w:br w:type="textWrapping" w:clear="all"/>
        </w:r>
      </w:ins>
    </w:p>
    <w:p w:rsidR="00CE4BED" w:rsidRPr="00D91BA3" w:rsidRDefault="00CE4BED" w:rsidP="00CE4BED">
      <w:pPr>
        <w:rPr>
          <w:rFonts w:ascii="Arial" w:hAnsi="Arial" w:cs="Arial"/>
        </w:rPr>
      </w:pPr>
      <w:proofErr w:type="gramStart"/>
      <w:r w:rsidRPr="00D91BA3">
        <w:rPr>
          <w:rFonts w:ascii="Arial" w:hAnsi="Arial" w:cs="Arial"/>
        </w:rPr>
        <w:t>2.TYPES</w:t>
      </w:r>
      <w:proofErr w:type="gramEnd"/>
      <w:r w:rsidRPr="00D91BA3">
        <w:rPr>
          <w:rFonts w:ascii="Arial" w:hAnsi="Arial" w:cs="Arial"/>
        </w:rPr>
        <w:t xml:space="preserve"> DE LOGEMENT</w:t>
      </w:r>
    </w:p>
    <w:p w:rsidR="009847C5" w:rsidRPr="00D91BA3" w:rsidRDefault="009847C5" w:rsidP="009847C5">
      <w:pPr>
        <w:spacing w:before="120" w:beforeAutospacing="0" w:after="120" w:afterAutospacing="0"/>
        <w:ind w:left="3525" w:firstLine="0"/>
        <w:rPr>
          <w:rFonts w:ascii="Arial" w:eastAsia="Times New Roman" w:hAnsi="Arial" w:cs="Arial"/>
          <w:color w:val="000000"/>
          <w:lang w:eastAsia="es-ES"/>
        </w:rPr>
      </w:pPr>
      <w:r w:rsidRPr="00D91BA3">
        <w:rPr>
          <w:rFonts w:ascii="Arial" w:eastAsia="Times New Roman" w:hAnsi="Arial" w:cs="Arial"/>
          <w:color w:val="000000"/>
          <w:lang w:eastAsia="es-ES"/>
        </w:rPr>
        <w:t>On distingue les résidences principales par type de logement dont les modalités sont les suivantes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maisons individuelles ou fermes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logements dans un immeuble collectif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logements-foyers pour personnes âgées : il s'agit de logements dans des établissements assurant des services collectifs facultatifs (foyer, restaurant...) aux personnes hébergées (généralement valides) tout en préservant leur indépendance de vie. Occupés par des personnes de plus de 60 ans, ils sont équipés au moins d'une installation pour faire la cuisine. Cette catégorie de logement est donc à mi-chemin de l'hébergement collectif (maison de retraite, hospice) et du logement individuel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chambres meublées (hôtel ou garni) : chambres occupées par des personnes qui vivent la plus grande partie de l'année dans un hôtel ou une maison meublée, ou qui n'ont pas d'autre résidence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constructions provisoires, habitations de fortune : locaux impropres à l'habitation, cependant occupés à l'époque du recensement (baraque de bidonville, roulotte ou wagon immobilisé, cave, grenier, bâtiment en ruine, etc.) et les habitations provisoires édifiées pour le logement de sinistrés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pièces indépendantes (ayant leur propre entrée) louées, sous-louées ou prêtées à des particuliers : annexes indépendantes, telles que chambres de domestique, lorsqu'elles sont cédées à des tiers par l'occupant du logement dont elles dépendent ;</w:t>
      </w:r>
    </w:p>
    <w:p w:rsidR="009847C5" w:rsidRPr="00D91BA3" w:rsidRDefault="009847C5" w:rsidP="009847C5">
      <w:pPr>
        <w:numPr>
          <w:ilvl w:val="0"/>
          <w:numId w:val="5"/>
        </w:numPr>
        <w:spacing w:before="0" w:beforeAutospacing="0" w:after="150" w:afterAutospacing="0"/>
        <w:ind w:left="3525"/>
        <w:rPr>
          <w:rFonts w:ascii="Arial" w:eastAsia="Times New Roman" w:hAnsi="Arial" w:cs="Arial"/>
          <w:color w:val="000000"/>
          <w:lang w:eastAsia="es-ES"/>
        </w:rPr>
      </w:pPr>
      <w:r w:rsidRPr="00D91BA3">
        <w:rPr>
          <w:rFonts w:ascii="Arial" w:eastAsia="Times New Roman" w:hAnsi="Arial" w:cs="Arial"/>
          <w:color w:val="000000"/>
          <w:lang w:eastAsia="es-ES"/>
        </w:rPr>
        <w:t>logements dans un immeuble à usage autre que d'habitation (usine, atelier, immeuble de bureaux, magasin, école, collège, hôpital, mairie, gare, bureau de poste, stade, etc.).</w:t>
      </w:r>
    </w:p>
    <w:p w:rsidR="009847C5" w:rsidRPr="00D91BA3" w:rsidRDefault="009847C5" w:rsidP="00CE4BED">
      <w:pPr>
        <w:rPr>
          <w:rFonts w:ascii="Arial" w:hAnsi="Arial" w:cs="Arial"/>
        </w:rPr>
      </w:pPr>
    </w:p>
    <w:p w:rsidR="00CE4BED" w:rsidRPr="00D91BA3" w:rsidRDefault="00CE4BED" w:rsidP="00CE4BED">
      <w:pPr>
        <w:rPr>
          <w:rFonts w:ascii="Arial" w:hAnsi="Arial" w:cs="Arial"/>
        </w:rPr>
      </w:pPr>
      <w:r w:rsidRPr="00D91BA3">
        <w:rPr>
          <w:rFonts w:ascii="Arial" w:hAnsi="Arial" w:cs="Arial"/>
        </w:rPr>
        <w:t xml:space="preserve">- </w:t>
      </w:r>
      <w:r w:rsidRPr="00D91BA3">
        <w:rPr>
          <w:rFonts w:ascii="Arial" w:hAnsi="Arial" w:cs="Arial"/>
          <w:b/>
        </w:rPr>
        <w:t>appartement</w:t>
      </w:r>
      <w:r w:rsidRPr="00D91BA3">
        <w:rPr>
          <w:rFonts w:ascii="Arial" w:hAnsi="Arial" w:cs="Arial"/>
        </w:rPr>
        <w:t>: dans un immeuble, appartement dans un HLM</w:t>
      </w:r>
    </w:p>
    <w:p w:rsidR="00CE4BED" w:rsidRPr="00D91BA3" w:rsidRDefault="00CE4BED" w:rsidP="00CE4BED">
      <w:pPr>
        <w:rPr>
          <w:rFonts w:ascii="Arial" w:hAnsi="Arial" w:cs="Arial"/>
        </w:rPr>
      </w:pPr>
      <w:r w:rsidRPr="00D91BA3">
        <w:rPr>
          <w:rFonts w:ascii="Arial" w:hAnsi="Arial" w:cs="Arial"/>
        </w:rPr>
        <w:t>-chalet (à la montagne – au Québec)</w:t>
      </w:r>
    </w:p>
    <w:p w:rsidR="00CE4BED" w:rsidRPr="00D91BA3" w:rsidRDefault="00CE4BED" w:rsidP="00CE4BED">
      <w:pPr>
        <w:rPr>
          <w:rFonts w:ascii="Arial" w:hAnsi="Arial" w:cs="Arial"/>
        </w:rPr>
      </w:pPr>
      <w:r w:rsidRPr="00D91BA3">
        <w:rPr>
          <w:rFonts w:ascii="Arial" w:hAnsi="Arial" w:cs="Arial"/>
        </w:rPr>
        <w:lastRenderedPageBreak/>
        <w:t>-château</w:t>
      </w:r>
    </w:p>
    <w:p w:rsidR="00CE4BED" w:rsidRPr="00D91BA3" w:rsidRDefault="00CE4BED" w:rsidP="00CE4BED">
      <w:pPr>
        <w:rPr>
          <w:rFonts w:ascii="Arial" w:hAnsi="Arial" w:cs="Arial"/>
        </w:rPr>
      </w:pPr>
      <w:r w:rsidRPr="00D91BA3">
        <w:rPr>
          <w:rFonts w:ascii="Arial" w:hAnsi="Arial" w:cs="Arial"/>
        </w:rPr>
        <w:t>-</w:t>
      </w:r>
      <w:r w:rsidRPr="00D91BA3">
        <w:rPr>
          <w:rFonts w:ascii="Arial" w:hAnsi="Arial" w:cs="Arial"/>
          <w:b/>
        </w:rPr>
        <w:t>pavillon</w:t>
      </w:r>
      <w:r w:rsidRPr="00D91BA3">
        <w:rPr>
          <w:rFonts w:ascii="Arial" w:hAnsi="Arial" w:cs="Arial"/>
        </w:rPr>
        <w:t xml:space="preserve"> (avec jardin)</w:t>
      </w:r>
    </w:p>
    <w:p w:rsidR="00CE4BED" w:rsidRPr="00D91BA3" w:rsidRDefault="00CE4BED" w:rsidP="00CE4BED">
      <w:pPr>
        <w:rPr>
          <w:rFonts w:ascii="Arial" w:hAnsi="Arial" w:cs="Arial"/>
          <w:b/>
        </w:rPr>
      </w:pPr>
      <w:proofErr w:type="gramStart"/>
      <w:r w:rsidRPr="00D91BA3">
        <w:rPr>
          <w:rFonts w:ascii="Arial" w:hAnsi="Arial" w:cs="Arial"/>
          <w:b/>
        </w:rPr>
        <w:t>studio</w:t>
      </w:r>
      <w:proofErr w:type="gramEnd"/>
    </w:p>
    <w:p w:rsidR="00CE4BED" w:rsidRPr="00D91BA3" w:rsidRDefault="00CE4BED" w:rsidP="00CE4BED">
      <w:pPr>
        <w:rPr>
          <w:rFonts w:ascii="Arial" w:hAnsi="Arial" w:cs="Arial"/>
        </w:rPr>
      </w:pPr>
      <w:r w:rsidRPr="00D91BA3">
        <w:rPr>
          <w:rFonts w:ascii="Arial" w:hAnsi="Arial" w:cs="Arial"/>
        </w:rPr>
        <w:t>-</w:t>
      </w:r>
      <w:r w:rsidRPr="00D91BA3">
        <w:rPr>
          <w:rFonts w:ascii="Arial" w:hAnsi="Arial" w:cs="Arial"/>
          <w:b/>
        </w:rPr>
        <w:t>villa</w:t>
      </w:r>
      <w:r w:rsidRPr="00D91BA3">
        <w:rPr>
          <w:rFonts w:ascii="Arial" w:hAnsi="Arial" w:cs="Arial"/>
        </w:rPr>
        <w:t>, villa jumelée</w:t>
      </w:r>
    </w:p>
    <w:p w:rsidR="00CE4BED" w:rsidRPr="00D91BA3" w:rsidRDefault="00CE4BED" w:rsidP="00CE4BED">
      <w:pPr>
        <w:rPr>
          <w:rFonts w:ascii="Arial" w:hAnsi="Arial" w:cs="Arial"/>
        </w:rPr>
      </w:pPr>
      <w:r w:rsidRPr="00D91BA3">
        <w:rPr>
          <w:rFonts w:ascii="Arial" w:hAnsi="Arial" w:cs="Arial"/>
        </w:rPr>
        <w:t>-SDF : sans domicile fixe</w:t>
      </w:r>
    </w:p>
    <w:p w:rsidR="00CE4BED" w:rsidRPr="00D91BA3" w:rsidRDefault="00CE4BED" w:rsidP="00CE4BED">
      <w:pPr>
        <w:rPr>
          <w:rFonts w:ascii="Arial" w:hAnsi="Arial" w:cs="Arial"/>
        </w:rPr>
      </w:pPr>
      <w:r w:rsidRPr="00D91BA3">
        <w:rPr>
          <w:rFonts w:ascii="Arial" w:hAnsi="Arial" w:cs="Arial"/>
        </w:rPr>
        <w:t>-résidence principale/résidence secondaire</w:t>
      </w:r>
    </w:p>
    <w:p w:rsidR="00CE4BED" w:rsidRPr="00D91BA3" w:rsidRDefault="00CE4BED" w:rsidP="00CE4BED">
      <w:pPr>
        <w:rPr>
          <w:rFonts w:ascii="Arial" w:hAnsi="Arial" w:cs="Arial"/>
        </w:rPr>
      </w:pPr>
      <w:r w:rsidRPr="00D91BA3">
        <w:rPr>
          <w:rFonts w:ascii="Arial" w:hAnsi="Arial" w:cs="Arial"/>
        </w:rPr>
        <w:t>-F2, F3 … : pièces fermées</w:t>
      </w:r>
    </w:p>
    <w:p w:rsidR="00CE4BED" w:rsidRPr="00D91BA3" w:rsidRDefault="00CE4BED" w:rsidP="00CE4BED">
      <w:pPr>
        <w:rPr>
          <w:rFonts w:ascii="Arial" w:hAnsi="Arial" w:cs="Arial"/>
        </w:rPr>
      </w:pPr>
      <w:proofErr w:type="gramStart"/>
      <w:r w:rsidRPr="00D91BA3">
        <w:rPr>
          <w:rFonts w:ascii="Arial" w:hAnsi="Arial" w:cs="Arial"/>
        </w:rPr>
        <w:t>autres/</w:t>
      </w:r>
      <w:proofErr w:type="gramEnd"/>
      <w:r w:rsidRPr="00D91BA3">
        <w:rPr>
          <w:rFonts w:ascii="Arial" w:hAnsi="Arial" w:cs="Arial"/>
          <w:i/>
        </w:rPr>
        <w:t>Au Québec :</w:t>
      </w:r>
    </w:p>
    <w:p w:rsidR="00CE4BED" w:rsidRPr="00D91BA3" w:rsidRDefault="00CE4BED" w:rsidP="00CE4BED">
      <w:pPr>
        <w:ind w:right="-285"/>
        <w:rPr>
          <w:rFonts w:ascii="Arial" w:hAnsi="Arial" w:cs="Arial"/>
        </w:rPr>
      </w:pPr>
      <w:r w:rsidRPr="00D91BA3">
        <w:rPr>
          <w:rFonts w:ascii="Arial" w:hAnsi="Arial" w:cs="Arial"/>
          <w:i/>
          <w:color w:val="3C3C3C"/>
        </w:rPr>
        <w:t>Chalet = habitation rustique, presque toujours en région boisée et éloignée. Certains chalets sont aménagés comme des maisons et sont habitables à l'année. Souvent, un chalet n'a pas tous les services (égouts, aqueduc, ...) et la route d'accès n'est pas toujours bien déblayée l'hiver.</w:t>
      </w:r>
      <w:r w:rsidRPr="00D91BA3">
        <w:rPr>
          <w:rFonts w:ascii="Arial" w:hAnsi="Arial" w:cs="Arial"/>
          <w:i/>
          <w:color w:val="3C3C3C"/>
        </w:rPr>
        <w:br/>
      </w:r>
      <w:r w:rsidRPr="00D91BA3">
        <w:rPr>
          <w:rFonts w:ascii="Arial" w:hAnsi="Arial" w:cs="Arial"/>
          <w:i/>
          <w:color w:val="3C3C3C"/>
        </w:rPr>
        <w:br/>
        <w:t>Chalet 3 saisons = inhabitable l'hiver.</w:t>
      </w:r>
      <w:r w:rsidRPr="00D91BA3">
        <w:rPr>
          <w:rFonts w:ascii="Arial" w:hAnsi="Arial" w:cs="Arial"/>
          <w:color w:val="3C3C3C"/>
        </w:rPr>
        <w:br/>
      </w:r>
      <w:r w:rsidRPr="00D91BA3">
        <w:rPr>
          <w:rFonts w:ascii="Arial" w:hAnsi="Arial" w:cs="Arial"/>
          <w:color w:val="3C3C3C"/>
        </w:rPr>
        <w:br/>
      </w:r>
      <w:r w:rsidRPr="00D91BA3">
        <w:rPr>
          <w:rFonts w:ascii="Arial" w:hAnsi="Arial" w:cs="Arial"/>
          <w:b/>
          <w:color w:val="3C3C3C"/>
        </w:rPr>
        <w:t>Bungalow</w:t>
      </w:r>
      <w:r w:rsidRPr="00D91BA3">
        <w:rPr>
          <w:rFonts w:ascii="Arial" w:hAnsi="Arial" w:cs="Arial"/>
          <w:color w:val="3C3C3C"/>
        </w:rPr>
        <w:t xml:space="preserve"> = maison unifamiliale généralement à 1 étage plus sous-sol. Ce sont les maisons de banlieue les plus courantes.</w:t>
      </w:r>
      <w:r w:rsidRPr="00D91BA3">
        <w:rPr>
          <w:rFonts w:ascii="Arial" w:hAnsi="Arial" w:cs="Arial"/>
          <w:color w:val="3C3C3C"/>
        </w:rPr>
        <w:br/>
      </w:r>
      <w:r w:rsidRPr="00D91BA3">
        <w:rPr>
          <w:rFonts w:ascii="Arial" w:hAnsi="Arial" w:cs="Arial"/>
          <w:color w:val="3C3C3C"/>
        </w:rPr>
        <w:br/>
      </w:r>
      <w:r w:rsidRPr="00D91BA3">
        <w:rPr>
          <w:rFonts w:ascii="Arial" w:hAnsi="Arial" w:cs="Arial"/>
          <w:i/>
          <w:color w:val="3C3C3C"/>
        </w:rPr>
        <w:t>Cottage = petite maison de ville, unifamiliale, souvent à 2-3 étages.</w:t>
      </w:r>
      <w:r w:rsidRPr="00D91BA3">
        <w:rPr>
          <w:rFonts w:ascii="Arial" w:hAnsi="Arial" w:cs="Arial"/>
          <w:color w:val="3C3C3C"/>
        </w:rPr>
        <w:br/>
      </w:r>
      <w:r w:rsidRPr="00D91BA3">
        <w:rPr>
          <w:rFonts w:ascii="Arial" w:hAnsi="Arial" w:cs="Arial"/>
          <w:color w:val="3C3C3C"/>
        </w:rPr>
        <w:br/>
      </w:r>
      <w:r w:rsidRPr="00D91BA3">
        <w:rPr>
          <w:rFonts w:ascii="Arial" w:hAnsi="Arial" w:cs="Arial"/>
          <w:i/>
          <w:color w:val="3C3C3C"/>
        </w:rPr>
        <w:t>Semi-détaché = maison unifamiliale à 1 ou 2 étages, partageant un mur mitoyen avec la maison voisine qui est son exacte copie.</w:t>
      </w:r>
      <w:r w:rsidRPr="00D91BA3">
        <w:rPr>
          <w:rFonts w:ascii="Arial" w:hAnsi="Arial" w:cs="Arial"/>
          <w:color w:val="3C3C3C"/>
        </w:rPr>
        <w:br/>
      </w:r>
      <w:r w:rsidRPr="00D91BA3">
        <w:rPr>
          <w:rFonts w:ascii="Arial" w:hAnsi="Arial" w:cs="Arial"/>
          <w:color w:val="3C3C3C"/>
        </w:rPr>
        <w:br/>
        <w:t>Maison en rangée = maison de ville étroite à 2 ou 3 étages partageant ses 2 murs extérieurs avec les maisons voisines.</w:t>
      </w:r>
      <w:r w:rsidR="009847C5" w:rsidRPr="00D91BA3">
        <w:rPr>
          <w:rFonts w:ascii="Arial" w:hAnsi="Arial" w:cs="Arial"/>
          <w:color w:val="3C3C3C"/>
        </w:rPr>
        <w:t>-</w:t>
      </w:r>
      <w:r w:rsidRPr="00D91BA3">
        <w:rPr>
          <w:rFonts w:ascii="Arial" w:hAnsi="Arial" w:cs="Arial"/>
          <w:color w:val="3C3C3C"/>
        </w:rPr>
        <w:br/>
      </w:r>
      <w:r w:rsidRPr="00D91BA3">
        <w:rPr>
          <w:rFonts w:ascii="Arial" w:hAnsi="Arial" w:cs="Arial"/>
          <w:color w:val="3C3C3C"/>
        </w:rPr>
        <w:br/>
      </w:r>
      <w:r w:rsidRPr="00D91BA3">
        <w:rPr>
          <w:rFonts w:ascii="Arial" w:hAnsi="Arial" w:cs="Arial"/>
          <w:b/>
          <w:color w:val="3C3C3C"/>
        </w:rPr>
        <w:t>Duplex</w:t>
      </w:r>
      <w:r w:rsidRPr="00D91BA3">
        <w:rPr>
          <w:rFonts w:ascii="Arial" w:hAnsi="Arial" w:cs="Arial"/>
          <w:color w:val="3C3C3C"/>
        </w:rPr>
        <w:t xml:space="preserve">, triplex, </w:t>
      </w:r>
      <w:proofErr w:type="spellStart"/>
      <w:r w:rsidRPr="00D91BA3">
        <w:rPr>
          <w:rFonts w:ascii="Arial" w:hAnsi="Arial" w:cs="Arial"/>
          <w:color w:val="3C3C3C"/>
        </w:rPr>
        <w:t>quadriplex</w:t>
      </w:r>
      <w:proofErr w:type="spellEnd"/>
      <w:r w:rsidRPr="00D91BA3">
        <w:rPr>
          <w:rFonts w:ascii="Arial" w:hAnsi="Arial" w:cs="Arial"/>
          <w:color w:val="3C3C3C"/>
        </w:rPr>
        <w:t xml:space="preserve"> = petit immeuble à logements à 2, 3 ou 4 unités. Généralement, structure en bois. Le propriétaire habite souvent le premier étage.</w:t>
      </w:r>
      <w:r w:rsidRPr="00D91BA3">
        <w:rPr>
          <w:rFonts w:ascii="Arial" w:hAnsi="Arial" w:cs="Arial"/>
          <w:color w:val="3C3C3C"/>
        </w:rPr>
        <w:br/>
      </w:r>
      <w:r w:rsidRPr="00D91BA3">
        <w:rPr>
          <w:rFonts w:ascii="Arial" w:hAnsi="Arial" w:cs="Arial"/>
          <w:color w:val="3C3C3C"/>
        </w:rPr>
        <w:br/>
      </w:r>
      <w:r w:rsidRPr="00D91BA3">
        <w:rPr>
          <w:rFonts w:ascii="Arial" w:hAnsi="Arial" w:cs="Arial"/>
          <w:b/>
          <w:color w:val="3C3C3C"/>
        </w:rPr>
        <w:t>Maison</w:t>
      </w:r>
      <w:r w:rsidRPr="00D91BA3">
        <w:rPr>
          <w:rFonts w:ascii="Arial" w:hAnsi="Arial" w:cs="Arial"/>
          <w:color w:val="3C3C3C"/>
        </w:rPr>
        <w:t xml:space="preserve"> = terme général, synonyme de "maison unifamiliale" ou "bungalow".</w:t>
      </w:r>
      <w:r w:rsidRPr="00D91BA3">
        <w:rPr>
          <w:rFonts w:ascii="Arial" w:hAnsi="Arial" w:cs="Arial"/>
          <w:color w:val="3C3C3C"/>
        </w:rPr>
        <w:br/>
      </w:r>
      <w:r w:rsidRPr="00D91BA3">
        <w:rPr>
          <w:rFonts w:ascii="Arial" w:hAnsi="Arial" w:cs="Arial"/>
          <w:color w:val="3C3C3C"/>
        </w:rPr>
        <w:br/>
      </w:r>
      <w:r w:rsidRPr="00D91BA3">
        <w:rPr>
          <w:rFonts w:ascii="Arial" w:hAnsi="Arial" w:cs="Arial"/>
          <w:i/>
          <w:color w:val="3C3C3C"/>
        </w:rPr>
        <w:t xml:space="preserve">Condo, condominium, copropriété = appartement qu'on peut acheter, à condition de devenir </w:t>
      </w:r>
      <w:proofErr w:type="spellStart"/>
      <w:r w:rsidRPr="00D91BA3">
        <w:rPr>
          <w:rFonts w:ascii="Arial" w:hAnsi="Arial" w:cs="Arial"/>
          <w:i/>
          <w:color w:val="3C3C3C"/>
        </w:rPr>
        <w:t>co-propriétaire</w:t>
      </w:r>
      <w:proofErr w:type="spellEnd"/>
      <w:r w:rsidRPr="00D91BA3">
        <w:rPr>
          <w:rFonts w:ascii="Arial" w:hAnsi="Arial" w:cs="Arial"/>
          <w:i/>
          <w:color w:val="3C3C3C"/>
        </w:rPr>
        <w:t xml:space="preserve"> de l'immeuble avec les autres propriétaires. Géré comme une société, avec frais d'entretien partagés, budget et assemblée annuelle.</w:t>
      </w:r>
      <w:r w:rsidRPr="00D91BA3">
        <w:rPr>
          <w:rFonts w:ascii="Arial" w:hAnsi="Arial" w:cs="Arial"/>
          <w:color w:val="3C3C3C"/>
        </w:rPr>
        <w:br/>
      </w:r>
      <w:r w:rsidRPr="00D91BA3">
        <w:rPr>
          <w:rFonts w:ascii="Arial" w:hAnsi="Arial" w:cs="Arial"/>
          <w:color w:val="3C3C3C"/>
        </w:rPr>
        <w:br/>
      </w:r>
      <w:proofErr w:type="spellStart"/>
      <w:r w:rsidRPr="00D91BA3">
        <w:rPr>
          <w:rFonts w:ascii="Arial" w:hAnsi="Arial" w:cs="Arial"/>
          <w:i/>
          <w:color w:val="3C3C3C"/>
        </w:rPr>
        <w:t>Bachelor</w:t>
      </w:r>
      <w:proofErr w:type="spellEnd"/>
      <w:r w:rsidRPr="00D91BA3">
        <w:rPr>
          <w:rFonts w:ascii="Arial" w:hAnsi="Arial" w:cs="Arial"/>
          <w:i/>
          <w:color w:val="3C3C3C"/>
        </w:rPr>
        <w:t xml:space="preserve"> = sous-sol à louer ou mini-appartement à louer dans une maison normalement unifamiliale. Certains </w:t>
      </w:r>
      <w:proofErr w:type="spellStart"/>
      <w:r w:rsidRPr="00D91BA3">
        <w:rPr>
          <w:rFonts w:ascii="Arial" w:hAnsi="Arial" w:cs="Arial"/>
          <w:i/>
          <w:color w:val="3C3C3C"/>
        </w:rPr>
        <w:t>bachelors</w:t>
      </w:r>
      <w:proofErr w:type="spellEnd"/>
      <w:r w:rsidRPr="00D91BA3">
        <w:rPr>
          <w:rFonts w:ascii="Arial" w:hAnsi="Arial" w:cs="Arial"/>
          <w:i/>
          <w:color w:val="3C3C3C"/>
        </w:rPr>
        <w:t xml:space="preserve"> ont leur entrée privée.</w:t>
      </w:r>
      <w:r w:rsidRPr="00D91BA3">
        <w:rPr>
          <w:rFonts w:ascii="Arial" w:hAnsi="Arial" w:cs="Arial"/>
          <w:color w:val="3C3C3C"/>
        </w:rPr>
        <w:br/>
      </w:r>
      <w:r w:rsidRPr="00D91BA3">
        <w:rPr>
          <w:rFonts w:ascii="Arial" w:hAnsi="Arial" w:cs="Arial"/>
          <w:color w:val="3C3C3C"/>
        </w:rPr>
        <w:br/>
      </w:r>
      <w:r w:rsidRPr="00D91BA3">
        <w:rPr>
          <w:rFonts w:ascii="Arial" w:hAnsi="Arial" w:cs="Arial"/>
          <w:i/>
          <w:color w:val="3C3C3C"/>
        </w:rPr>
        <w:t>1 1/2, 2 1/2, 3 1/2, 4 1/2, ... = appartements. Compter le nombre de pièces, la 1/2 pièce étant la salle de bain. Les salles de bain sont souvent minuscules à Montréal, surtout dans les vieux appartements. Notez que le compte des pièces est assez élastique, que certaines pièces sont à "aire ouverte" et que cela ne prend pas en compte la superficie. Pour un couple qui veut être confortable, on recommande un 4 1/2 ou plus</w:t>
      </w:r>
    </w:p>
    <w:p w:rsidR="00517149" w:rsidRPr="00D91BA3" w:rsidRDefault="00517149" w:rsidP="00517149">
      <w:pPr>
        <w:pBdr>
          <w:left w:val="single" w:sz="36" w:space="5" w:color="6F86FB"/>
          <w:bottom w:val="single" w:sz="6" w:space="0" w:color="6F86FB"/>
        </w:pBdr>
        <w:shd w:val="clear" w:color="auto" w:fill="E6E6E6"/>
        <w:spacing w:after="75" w:afterAutospacing="0" w:line="300" w:lineRule="atLeast"/>
        <w:ind w:left="0" w:firstLine="0"/>
        <w:outlineLvl w:val="2"/>
        <w:rPr>
          <w:rFonts w:ascii="Arial" w:eastAsia="Times New Roman" w:hAnsi="Arial" w:cs="Arial"/>
          <w:b/>
          <w:bCs/>
          <w:color w:val="696969"/>
          <w:lang w:eastAsia="es-ES"/>
        </w:rPr>
      </w:pPr>
      <w:r w:rsidRPr="00D91BA3">
        <w:rPr>
          <w:rFonts w:ascii="Arial" w:eastAsia="Times New Roman" w:hAnsi="Arial" w:cs="Arial"/>
          <w:b/>
          <w:bCs/>
          <w:color w:val="696969"/>
          <w:lang w:eastAsia="es-ES"/>
        </w:rPr>
        <w:t>STUDIO (dans un immeuble)</w:t>
      </w:r>
    </w:p>
    <w:p w:rsidR="00517149" w:rsidRPr="00D91BA3" w:rsidRDefault="00517149" w:rsidP="00517149">
      <w:pPr>
        <w:shd w:val="clear" w:color="auto" w:fill="E6E6E6"/>
        <w:spacing w:before="240" w:beforeAutospacing="0" w:after="240" w:afterAutospacing="0" w:line="360" w:lineRule="auto"/>
        <w:ind w:left="0" w:firstLine="0"/>
        <w:rPr>
          <w:rFonts w:ascii="Arial" w:eastAsia="Times New Roman" w:hAnsi="Arial" w:cs="Arial"/>
          <w:color w:val="646464"/>
          <w:lang w:eastAsia="es-ES"/>
        </w:rPr>
      </w:pPr>
      <w:r w:rsidRPr="00D91BA3">
        <w:rPr>
          <w:rFonts w:ascii="Arial" w:eastAsia="Times New Roman" w:hAnsi="Arial" w:cs="Arial"/>
          <w:color w:val="646464"/>
          <w:lang w:eastAsia="es-ES"/>
        </w:rPr>
        <w:lastRenderedPageBreak/>
        <w:t xml:space="preserve">Un studio comporte </w:t>
      </w:r>
      <w:r w:rsidRPr="00D91BA3">
        <w:rPr>
          <w:rFonts w:ascii="Arial" w:eastAsia="Times New Roman" w:hAnsi="Arial" w:cs="Arial"/>
          <w:b/>
          <w:bCs/>
          <w:color w:val="646464"/>
          <w:lang w:eastAsia="es-ES"/>
        </w:rPr>
        <w:t>une seule pièce</w:t>
      </w:r>
      <w:r w:rsidRPr="00D91BA3">
        <w:rPr>
          <w:rFonts w:ascii="Arial" w:eastAsia="Times New Roman" w:hAnsi="Arial" w:cs="Arial"/>
          <w:color w:val="646464"/>
          <w:lang w:eastAsia="es-ES"/>
        </w:rPr>
        <w:t xml:space="preserve"> qui fait à la fois office de séjour, </w:t>
      </w:r>
      <w:hyperlink r:id="rId52" w:history="1">
        <w:r w:rsidRPr="00D91BA3">
          <w:rPr>
            <w:rFonts w:ascii="Arial" w:eastAsia="Times New Roman" w:hAnsi="Arial" w:cs="Arial"/>
            <w:color w:val="4A3AC0"/>
            <w:lang w:eastAsia="es-ES"/>
          </w:rPr>
          <w:t>chambre</w:t>
        </w:r>
      </w:hyperlink>
      <w:r w:rsidRPr="00D91BA3">
        <w:rPr>
          <w:rFonts w:ascii="Arial" w:eastAsia="Times New Roman" w:hAnsi="Arial" w:cs="Arial"/>
          <w:color w:val="646464"/>
          <w:lang w:eastAsia="es-ES"/>
        </w:rPr>
        <w:t xml:space="preserve"> , cuisine, avec une salle de bains séparée, et des WC soit séparés eux aussi, soit installés dans la salle de bains. A signaler l’expression « </w:t>
      </w:r>
      <w:r w:rsidRPr="00D91BA3">
        <w:rPr>
          <w:rFonts w:ascii="Arial" w:eastAsia="Times New Roman" w:hAnsi="Arial" w:cs="Arial"/>
          <w:b/>
          <w:bCs/>
          <w:color w:val="646464"/>
          <w:lang w:eastAsia="es-ES"/>
        </w:rPr>
        <w:t>studette</w:t>
      </w:r>
      <w:r w:rsidRPr="00D91BA3">
        <w:rPr>
          <w:rFonts w:ascii="Arial" w:eastAsia="Times New Roman" w:hAnsi="Arial" w:cs="Arial"/>
          <w:color w:val="646464"/>
          <w:lang w:eastAsia="es-ES"/>
        </w:rPr>
        <w:t xml:space="preserve"> » parfois employée pour indiquer une superficie plus réduite.</w:t>
      </w:r>
    </w:p>
    <w:p w:rsidR="00517149" w:rsidRPr="00D91BA3" w:rsidRDefault="00517149" w:rsidP="00517149">
      <w:pPr>
        <w:pBdr>
          <w:left w:val="single" w:sz="36" w:space="5" w:color="6F86FB"/>
          <w:bottom w:val="single" w:sz="6" w:space="0" w:color="6F86FB"/>
        </w:pBdr>
        <w:shd w:val="clear" w:color="auto" w:fill="E6E6E6"/>
        <w:spacing w:after="75" w:afterAutospacing="0" w:line="300" w:lineRule="atLeast"/>
        <w:ind w:left="0" w:firstLine="0"/>
        <w:outlineLvl w:val="2"/>
        <w:rPr>
          <w:rFonts w:ascii="Arial" w:eastAsia="Times New Roman" w:hAnsi="Arial" w:cs="Arial"/>
          <w:b/>
          <w:bCs/>
          <w:color w:val="696969"/>
          <w:lang w:eastAsia="es-ES"/>
        </w:rPr>
      </w:pPr>
      <w:r w:rsidRPr="00D91BA3">
        <w:rPr>
          <w:rFonts w:ascii="Arial" w:eastAsia="Times New Roman" w:hAnsi="Arial" w:cs="Arial"/>
          <w:b/>
          <w:bCs/>
          <w:color w:val="696969"/>
          <w:lang w:eastAsia="es-ES"/>
        </w:rPr>
        <w:t>APPARTEMENTS</w:t>
      </w:r>
      <w:r w:rsidR="00A0234E" w:rsidRPr="00D91BA3">
        <w:rPr>
          <w:rFonts w:ascii="Arial" w:eastAsia="Times New Roman" w:hAnsi="Arial" w:cs="Arial"/>
          <w:b/>
          <w:bCs/>
          <w:color w:val="696969"/>
          <w:lang w:eastAsia="es-ES"/>
        </w:rPr>
        <w:t xml:space="preserve"> et HLM</w:t>
      </w:r>
      <w:r w:rsidRPr="00D91BA3">
        <w:rPr>
          <w:rFonts w:ascii="Arial" w:eastAsia="Times New Roman" w:hAnsi="Arial" w:cs="Arial"/>
          <w:b/>
          <w:bCs/>
          <w:color w:val="696969"/>
          <w:lang w:eastAsia="es-ES"/>
        </w:rPr>
        <w:t xml:space="preserve"> (dans un immeuble)</w:t>
      </w:r>
    </w:p>
    <w:p w:rsidR="00517149" w:rsidRPr="00D91BA3" w:rsidRDefault="00517149" w:rsidP="00517149">
      <w:pPr>
        <w:shd w:val="clear" w:color="auto" w:fill="E6E6E6"/>
        <w:spacing w:before="240" w:beforeAutospacing="0" w:after="240" w:afterAutospacing="0" w:line="360" w:lineRule="auto"/>
        <w:ind w:left="0" w:firstLine="0"/>
        <w:rPr>
          <w:rFonts w:ascii="Arial" w:eastAsia="Times New Roman" w:hAnsi="Arial" w:cs="Arial"/>
          <w:color w:val="646464"/>
          <w:lang w:eastAsia="es-ES"/>
        </w:rPr>
      </w:pPr>
      <w:r w:rsidRPr="00D91BA3">
        <w:rPr>
          <w:rFonts w:ascii="Arial" w:eastAsia="Times New Roman" w:hAnsi="Arial" w:cs="Arial"/>
          <w:color w:val="646464"/>
          <w:lang w:eastAsia="es-ES"/>
        </w:rPr>
        <w:t xml:space="preserve">Pas toujours facile de savoir à quoi correspond le code généralement utilisé pour désigner un </w:t>
      </w:r>
      <w:hyperlink r:id="rId53" w:history="1">
        <w:r w:rsidRPr="00D91BA3">
          <w:rPr>
            <w:rFonts w:ascii="Arial" w:eastAsia="Times New Roman" w:hAnsi="Arial" w:cs="Arial"/>
            <w:color w:val="4A3AC0"/>
            <w:lang w:eastAsia="es-ES"/>
          </w:rPr>
          <w:t xml:space="preserve">appartement </w:t>
        </w:r>
      </w:hyperlink>
      <w:r w:rsidRPr="00D91BA3">
        <w:rPr>
          <w:rFonts w:ascii="Arial" w:eastAsia="Times New Roman" w:hAnsi="Arial" w:cs="Arial"/>
          <w:color w:val="646464"/>
          <w:lang w:eastAsia="es-ES"/>
        </w:rPr>
        <w:t>sous la forme d’une lettre et d’un –voire deux- chiffres…quand ne s’y ajoute pas un « bis » ! Comme il ne s’agit que d’une convention de langage, voici quelques explications.</w:t>
      </w:r>
    </w:p>
    <w:p w:rsidR="00517149" w:rsidRPr="00D91BA3" w:rsidRDefault="00517149" w:rsidP="00517149">
      <w:pPr>
        <w:numPr>
          <w:ilvl w:val="0"/>
          <w:numId w:val="3"/>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LA LETTRE</w:t>
      </w:r>
      <w:r w:rsidRPr="00D91BA3">
        <w:rPr>
          <w:rFonts w:ascii="Arial" w:eastAsia="Times New Roman" w:hAnsi="Arial" w:cs="Arial"/>
          <w:b/>
          <w:bCs/>
          <w:color w:val="646464"/>
          <w:lang w:eastAsia="es-ES"/>
        </w:rPr>
        <w:br/>
        <w:t>F</w:t>
      </w:r>
      <w:r w:rsidRPr="00D91BA3">
        <w:rPr>
          <w:rFonts w:ascii="Arial" w:eastAsia="Times New Roman" w:hAnsi="Arial" w:cs="Arial"/>
          <w:color w:val="646464"/>
          <w:lang w:eastAsia="es-ES"/>
        </w:rPr>
        <w:t xml:space="preserve"> (pour fonction) ou </w:t>
      </w:r>
      <w:r w:rsidRPr="00D91BA3">
        <w:rPr>
          <w:rFonts w:ascii="Arial" w:eastAsia="Times New Roman" w:hAnsi="Arial" w:cs="Arial"/>
          <w:b/>
          <w:bCs/>
          <w:color w:val="646464"/>
          <w:lang w:eastAsia="es-ES"/>
        </w:rPr>
        <w:t>T</w:t>
      </w:r>
      <w:r w:rsidRPr="00D91BA3">
        <w:rPr>
          <w:rFonts w:ascii="Arial" w:eastAsia="Times New Roman" w:hAnsi="Arial" w:cs="Arial"/>
          <w:color w:val="646464"/>
          <w:lang w:eastAsia="es-ES"/>
        </w:rPr>
        <w:t xml:space="preserve"> (pour type) c’est quasiment la même chose, à ceci près que la première a historiquement précédé la seconde, qui lui a ajouté quelques subtilités. </w:t>
      </w:r>
    </w:p>
    <w:p w:rsidR="00517149" w:rsidRPr="00D91BA3" w:rsidRDefault="00517149" w:rsidP="00517149">
      <w:pPr>
        <w:numPr>
          <w:ilvl w:val="0"/>
          <w:numId w:val="3"/>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LES CHIFFRES</w:t>
      </w:r>
      <w:r w:rsidRPr="00D91BA3">
        <w:rPr>
          <w:rFonts w:ascii="Arial" w:eastAsia="Times New Roman" w:hAnsi="Arial" w:cs="Arial"/>
          <w:color w:val="646464"/>
          <w:lang w:eastAsia="es-ES"/>
        </w:rPr>
        <w:br/>
      </w:r>
      <w:r w:rsidRPr="00D91BA3">
        <w:rPr>
          <w:rFonts w:ascii="Arial" w:eastAsia="Times New Roman" w:hAnsi="Arial" w:cs="Arial"/>
          <w:b/>
          <w:bCs/>
          <w:color w:val="646464"/>
          <w:lang w:eastAsia="es-ES"/>
        </w:rPr>
        <w:t>1</w:t>
      </w:r>
      <w:proofErr w:type="gramStart"/>
      <w:r w:rsidRPr="00D91BA3">
        <w:rPr>
          <w:rFonts w:ascii="Arial" w:eastAsia="Times New Roman" w:hAnsi="Arial" w:cs="Arial"/>
          <w:b/>
          <w:bCs/>
          <w:color w:val="646464"/>
          <w:lang w:eastAsia="es-ES"/>
        </w:rPr>
        <w:t>,2,3,4,5</w:t>
      </w:r>
      <w:proofErr w:type="gramEnd"/>
      <w:r w:rsidRPr="00D91BA3">
        <w:rPr>
          <w:rFonts w:ascii="Arial" w:eastAsia="Times New Roman" w:hAnsi="Arial" w:cs="Arial"/>
          <w:color w:val="646464"/>
          <w:lang w:eastAsia="es-ES"/>
        </w:rPr>
        <w:t xml:space="preserve">… : c’est le nombre de pièces – </w:t>
      </w:r>
      <w:r w:rsidRPr="00D91BA3">
        <w:rPr>
          <w:rFonts w:ascii="Arial" w:eastAsia="Times New Roman" w:hAnsi="Arial" w:cs="Arial"/>
          <w:b/>
          <w:bCs/>
          <w:color w:val="646464"/>
          <w:lang w:eastAsia="es-ES"/>
        </w:rPr>
        <w:t>hors cuisine, salle de bains, WC</w:t>
      </w:r>
      <w:r w:rsidRPr="00D91BA3">
        <w:rPr>
          <w:rFonts w:ascii="Arial" w:eastAsia="Times New Roman" w:hAnsi="Arial" w:cs="Arial"/>
          <w:color w:val="646464"/>
          <w:lang w:eastAsia="es-ES"/>
        </w:rPr>
        <w:t xml:space="preserve">- que compte l’appartement. </w:t>
      </w:r>
      <w:r w:rsidRPr="00D91BA3">
        <w:rPr>
          <w:rFonts w:ascii="Arial" w:eastAsia="Times New Roman" w:hAnsi="Arial" w:cs="Arial"/>
          <w:color w:val="646464"/>
          <w:lang w:eastAsia="es-ES"/>
        </w:rPr>
        <w:br/>
      </w:r>
      <w:r w:rsidRPr="00D91BA3">
        <w:rPr>
          <w:rFonts w:ascii="Arial" w:eastAsia="Times New Roman" w:hAnsi="Arial" w:cs="Arial"/>
          <w:b/>
          <w:bCs/>
          <w:color w:val="646464"/>
          <w:lang w:eastAsia="es-ES"/>
        </w:rPr>
        <w:t>1bis</w:t>
      </w:r>
      <w:r w:rsidRPr="00D91BA3">
        <w:rPr>
          <w:rFonts w:ascii="Arial" w:eastAsia="Times New Roman" w:hAnsi="Arial" w:cs="Arial"/>
          <w:color w:val="646464"/>
          <w:lang w:eastAsia="es-ES"/>
        </w:rPr>
        <w:t xml:space="preserve"> : la pièce que compte l’appartement (hors cuisine, salle de bains, WC) est suffisamment grande pour en faire deux, ou comporte deux espaces. </w:t>
      </w:r>
      <w:r w:rsidRPr="00D91BA3">
        <w:rPr>
          <w:rFonts w:ascii="Arial" w:eastAsia="Times New Roman" w:hAnsi="Arial" w:cs="Arial"/>
          <w:color w:val="646464"/>
          <w:lang w:eastAsia="es-ES"/>
        </w:rPr>
        <w:br/>
      </w:r>
      <w:r w:rsidRPr="00D91BA3">
        <w:rPr>
          <w:rFonts w:ascii="Arial" w:eastAsia="Times New Roman" w:hAnsi="Arial" w:cs="Arial"/>
          <w:b/>
          <w:bCs/>
          <w:color w:val="646464"/>
          <w:lang w:eastAsia="es-ES"/>
        </w:rPr>
        <w:t>2bis</w:t>
      </w:r>
      <w:r w:rsidRPr="00D91BA3">
        <w:rPr>
          <w:rFonts w:ascii="Arial" w:eastAsia="Times New Roman" w:hAnsi="Arial" w:cs="Arial"/>
          <w:color w:val="646464"/>
          <w:lang w:eastAsia="es-ES"/>
        </w:rPr>
        <w:t xml:space="preserve"> : l’une des deux pièces que compte l’appartement (hors cuisine, salle de bains, WC) est suffisamment grande pour en faire deux ou comporte trois espaces. </w:t>
      </w:r>
      <w:r w:rsidRPr="00D91BA3">
        <w:rPr>
          <w:rFonts w:ascii="Arial" w:eastAsia="Times New Roman" w:hAnsi="Arial" w:cs="Arial"/>
          <w:color w:val="646464"/>
          <w:lang w:eastAsia="es-ES"/>
        </w:rPr>
        <w:br/>
      </w:r>
      <w:r w:rsidRPr="00D91BA3">
        <w:rPr>
          <w:rFonts w:ascii="Arial" w:eastAsia="Times New Roman" w:hAnsi="Arial" w:cs="Arial"/>
          <w:b/>
          <w:bCs/>
          <w:color w:val="646464"/>
          <w:lang w:eastAsia="es-ES"/>
        </w:rPr>
        <w:t>3/4</w:t>
      </w:r>
      <w:r w:rsidRPr="00D91BA3">
        <w:rPr>
          <w:rFonts w:ascii="Arial" w:eastAsia="Times New Roman" w:hAnsi="Arial" w:cs="Arial"/>
          <w:color w:val="646464"/>
          <w:lang w:eastAsia="es-ES"/>
        </w:rPr>
        <w:t xml:space="preserve"> : c’est un appartement qui comportait quatre pièces à l’origine (hors cuisine, salle de bains, WC)  mais dont une cloison a été abattue pour agrandir une pièce (généralement le séjour ou la pièce à vivre) ou un appartement de trois pièces dont l’une est assez vaste pour être éventuellement cloisonnée et en faire deux. </w:t>
      </w:r>
    </w:p>
    <w:p w:rsidR="00517149" w:rsidRPr="00D91BA3" w:rsidRDefault="00517149" w:rsidP="00517149">
      <w:pPr>
        <w:numPr>
          <w:ilvl w:val="0"/>
          <w:numId w:val="3"/>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PARKING, BOX, GARAGE</w:t>
      </w:r>
      <w:r w:rsidRPr="00D91BA3">
        <w:rPr>
          <w:rFonts w:ascii="Arial" w:eastAsia="Times New Roman" w:hAnsi="Arial" w:cs="Arial"/>
          <w:color w:val="646464"/>
          <w:lang w:eastAsia="es-ES"/>
        </w:rPr>
        <w:br/>
        <w:t xml:space="preserve">Si une « </w:t>
      </w:r>
      <w:r w:rsidRPr="00D91BA3">
        <w:rPr>
          <w:rFonts w:ascii="Arial" w:eastAsia="Times New Roman" w:hAnsi="Arial" w:cs="Arial"/>
          <w:b/>
          <w:bCs/>
          <w:color w:val="646464"/>
          <w:lang w:eastAsia="es-ES"/>
        </w:rPr>
        <w:t>place de parking</w:t>
      </w:r>
      <w:r w:rsidRPr="00D91BA3">
        <w:rPr>
          <w:rFonts w:ascii="Arial" w:eastAsia="Times New Roman" w:hAnsi="Arial" w:cs="Arial"/>
          <w:color w:val="646464"/>
          <w:lang w:eastAsia="es-ES"/>
        </w:rPr>
        <w:t xml:space="preserve"> » désigne un emplacement délimité  où l’on peut garer sa voiture en surface ou en sous-sol, elle peut être commune – à la libre disposition des occupants de l’immeuble- ou « </w:t>
      </w:r>
      <w:r w:rsidRPr="00D91BA3">
        <w:rPr>
          <w:rFonts w:ascii="Arial" w:eastAsia="Times New Roman" w:hAnsi="Arial" w:cs="Arial"/>
          <w:b/>
          <w:bCs/>
          <w:color w:val="646464"/>
          <w:lang w:eastAsia="es-ES"/>
        </w:rPr>
        <w:t xml:space="preserve">privative </w:t>
      </w:r>
      <w:r w:rsidRPr="00D91BA3">
        <w:rPr>
          <w:rFonts w:ascii="Arial" w:eastAsia="Times New Roman" w:hAnsi="Arial" w:cs="Arial"/>
          <w:color w:val="646464"/>
          <w:lang w:eastAsia="es-ES"/>
        </w:rPr>
        <w:t xml:space="preserve">», c'est-à-dire réservée à celui qui l’a acquise. Un </w:t>
      </w:r>
      <w:r w:rsidRPr="00D91BA3">
        <w:rPr>
          <w:rFonts w:ascii="Arial" w:eastAsia="Times New Roman" w:hAnsi="Arial" w:cs="Arial"/>
          <w:b/>
          <w:bCs/>
          <w:color w:val="646464"/>
          <w:lang w:eastAsia="es-ES"/>
        </w:rPr>
        <w:t>box</w:t>
      </w:r>
      <w:r w:rsidRPr="00D91BA3">
        <w:rPr>
          <w:rFonts w:ascii="Arial" w:eastAsia="Times New Roman" w:hAnsi="Arial" w:cs="Arial"/>
          <w:color w:val="646464"/>
          <w:lang w:eastAsia="es-ES"/>
        </w:rPr>
        <w:t xml:space="preserve"> est généralement une place de parking située entre deux murs, fermée ou non, et un </w:t>
      </w:r>
      <w:r w:rsidRPr="00D91BA3">
        <w:rPr>
          <w:rFonts w:ascii="Arial" w:eastAsia="Times New Roman" w:hAnsi="Arial" w:cs="Arial"/>
          <w:b/>
          <w:bCs/>
          <w:color w:val="646464"/>
          <w:lang w:eastAsia="es-ES"/>
        </w:rPr>
        <w:t xml:space="preserve">garage </w:t>
      </w:r>
      <w:r w:rsidRPr="00D91BA3">
        <w:rPr>
          <w:rFonts w:ascii="Arial" w:eastAsia="Times New Roman" w:hAnsi="Arial" w:cs="Arial"/>
          <w:color w:val="646464"/>
          <w:lang w:eastAsia="es-ES"/>
        </w:rPr>
        <w:t>un emplacement fermé.</w:t>
      </w:r>
    </w:p>
    <w:p w:rsidR="00517149" w:rsidRPr="00D91BA3" w:rsidRDefault="00517149" w:rsidP="00517149">
      <w:pPr>
        <w:pBdr>
          <w:left w:val="single" w:sz="36" w:space="5" w:color="6F86FB"/>
          <w:bottom w:val="single" w:sz="6" w:space="0" w:color="6F86FB"/>
        </w:pBdr>
        <w:shd w:val="clear" w:color="auto" w:fill="E6E6E6"/>
        <w:spacing w:after="75" w:afterAutospacing="0" w:line="300" w:lineRule="atLeast"/>
        <w:ind w:left="0" w:firstLine="0"/>
        <w:outlineLvl w:val="2"/>
        <w:rPr>
          <w:rFonts w:ascii="Arial" w:eastAsia="Times New Roman" w:hAnsi="Arial" w:cs="Arial"/>
          <w:b/>
          <w:bCs/>
          <w:color w:val="696969"/>
          <w:lang w:eastAsia="es-ES"/>
        </w:rPr>
      </w:pPr>
      <w:r w:rsidRPr="00D91BA3">
        <w:rPr>
          <w:rFonts w:ascii="Arial" w:eastAsia="Times New Roman" w:hAnsi="Arial" w:cs="Arial"/>
          <w:b/>
          <w:bCs/>
          <w:color w:val="696969"/>
          <w:lang w:eastAsia="es-ES"/>
        </w:rPr>
        <w:t>MAISONS</w:t>
      </w:r>
      <w:r w:rsidR="00FA0EE6" w:rsidRPr="00D91BA3">
        <w:rPr>
          <w:rFonts w:ascii="Arial" w:eastAsia="Times New Roman" w:hAnsi="Arial" w:cs="Arial"/>
          <w:b/>
          <w:bCs/>
          <w:color w:val="696969"/>
          <w:lang w:eastAsia="es-ES"/>
        </w:rPr>
        <w:t>, PAVILLONS</w:t>
      </w:r>
      <w:r w:rsidRPr="00D91BA3">
        <w:rPr>
          <w:rFonts w:ascii="Arial" w:eastAsia="Times New Roman" w:hAnsi="Arial" w:cs="Arial"/>
          <w:b/>
          <w:bCs/>
          <w:color w:val="696969"/>
          <w:lang w:eastAsia="es-ES"/>
        </w:rPr>
        <w:t xml:space="preserve"> ET VILLAS</w:t>
      </w:r>
    </w:p>
    <w:p w:rsidR="00517149" w:rsidRPr="00D91BA3" w:rsidRDefault="00517149" w:rsidP="00517149">
      <w:pPr>
        <w:shd w:val="clear" w:color="auto" w:fill="E6E6E6"/>
        <w:spacing w:before="240" w:beforeAutospacing="0" w:after="240" w:afterAutospacing="0" w:line="360" w:lineRule="auto"/>
        <w:ind w:left="0" w:firstLine="0"/>
        <w:rPr>
          <w:rFonts w:ascii="Arial" w:eastAsia="Times New Roman" w:hAnsi="Arial" w:cs="Arial"/>
          <w:color w:val="646464"/>
          <w:lang w:eastAsia="es-ES"/>
        </w:rPr>
      </w:pPr>
      <w:r w:rsidRPr="00D91BA3">
        <w:rPr>
          <w:rFonts w:ascii="Arial" w:eastAsia="Times New Roman" w:hAnsi="Arial" w:cs="Arial"/>
          <w:color w:val="646464"/>
          <w:lang w:eastAsia="es-ES"/>
        </w:rPr>
        <w:t>Selon leur ancienneté et leur taille, maisons et villas peuvent être désignées soit de la même manière que pour les appartements (</w:t>
      </w:r>
      <w:r w:rsidRPr="00D91BA3">
        <w:rPr>
          <w:rFonts w:ascii="Arial" w:eastAsia="Times New Roman" w:hAnsi="Arial" w:cs="Arial"/>
          <w:b/>
          <w:bCs/>
          <w:color w:val="646464"/>
          <w:lang w:eastAsia="es-ES"/>
        </w:rPr>
        <w:t>lettres et chiffres</w:t>
      </w:r>
      <w:r w:rsidRPr="00D91BA3">
        <w:rPr>
          <w:rFonts w:ascii="Arial" w:eastAsia="Times New Roman" w:hAnsi="Arial" w:cs="Arial"/>
          <w:color w:val="646464"/>
          <w:lang w:eastAsia="es-ES"/>
        </w:rPr>
        <w:t>) soit de façon plus détaillée (</w:t>
      </w:r>
      <w:r w:rsidRPr="00D91BA3">
        <w:rPr>
          <w:rFonts w:ascii="Arial" w:eastAsia="Times New Roman" w:hAnsi="Arial" w:cs="Arial"/>
          <w:b/>
          <w:bCs/>
          <w:color w:val="646464"/>
          <w:lang w:eastAsia="es-ES"/>
        </w:rPr>
        <w:t>nombre et fonction des pièces</w:t>
      </w:r>
      <w:r w:rsidRPr="00D91BA3">
        <w:rPr>
          <w:rFonts w:ascii="Arial" w:eastAsia="Times New Roman" w:hAnsi="Arial" w:cs="Arial"/>
          <w:color w:val="646464"/>
          <w:lang w:eastAsia="es-ES"/>
        </w:rPr>
        <w:t xml:space="preserve">). </w:t>
      </w:r>
    </w:p>
    <w:p w:rsidR="003F44A2" w:rsidRPr="00D91BA3" w:rsidRDefault="003F44A2" w:rsidP="003F44A2">
      <w:pPr>
        <w:pStyle w:val="NormalWeb"/>
        <w:rPr>
          <w:rFonts w:ascii="Arial" w:hAnsi="Arial" w:cs="Arial"/>
          <w:sz w:val="22"/>
          <w:szCs w:val="22"/>
          <w:lang w:val="fr-FR"/>
        </w:rPr>
      </w:pPr>
      <w:r w:rsidRPr="00D91BA3">
        <w:rPr>
          <w:rFonts w:ascii="Arial" w:hAnsi="Arial" w:cs="Arial"/>
          <w:sz w:val="22"/>
          <w:szCs w:val="22"/>
          <w:lang w:val="fr-FR"/>
        </w:rPr>
        <w:lastRenderedPageBreak/>
        <w:t xml:space="preserve">Le </w:t>
      </w:r>
      <w:r w:rsidRPr="00D91BA3">
        <w:rPr>
          <w:rFonts w:ascii="Arial" w:hAnsi="Arial" w:cs="Arial"/>
          <w:b/>
          <w:bCs/>
          <w:sz w:val="22"/>
          <w:szCs w:val="22"/>
          <w:lang w:val="fr-FR"/>
        </w:rPr>
        <w:t>chalet</w:t>
      </w:r>
      <w:r w:rsidRPr="00D91BA3">
        <w:rPr>
          <w:rFonts w:ascii="Arial" w:hAnsi="Arial" w:cs="Arial"/>
          <w:sz w:val="22"/>
          <w:szCs w:val="22"/>
          <w:lang w:val="fr-FR"/>
        </w:rPr>
        <w:t xml:space="preserve"> est à l'origine une construction traditionnelle montagnarde et rurale de </w:t>
      </w:r>
      <w:hyperlink r:id="rId54" w:tooltip="Suisse romande" w:history="1">
        <w:r w:rsidRPr="00D91BA3">
          <w:rPr>
            <w:rStyle w:val="Hipervnculo"/>
            <w:rFonts w:ascii="Arial" w:hAnsi="Arial" w:cs="Arial"/>
            <w:color w:val="auto"/>
            <w:sz w:val="22"/>
            <w:szCs w:val="22"/>
            <w:lang w:val="fr-FR"/>
          </w:rPr>
          <w:t>Suisse romande</w:t>
        </w:r>
      </w:hyperlink>
      <w:r w:rsidRPr="00D91BA3">
        <w:rPr>
          <w:rFonts w:ascii="Arial" w:hAnsi="Arial" w:cs="Arial"/>
          <w:sz w:val="22"/>
          <w:szCs w:val="22"/>
          <w:lang w:val="fr-FR"/>
        </w:rPr>
        <w:t xml:space="preserve"> et de </w:t>
      </w:r>
      <w:hyperlink r:id="rId55" w:tooltip="Savoie" w:history="1">
        <w:r w:rsidRPr="00D91BA3">
          <w:rPr>
            <w:rStyle w:val="Hipervnculo"/>
            <w:rFonts w:ascii="Arial" w:hAnsi="Arial" w:cs="Arial"/>
            <w:color w:val="auto"/>
            <w:sz w:val="22"/>
            <w:szCs w:val="22"/>
            <w:lang w:val="fr-FR"/>
          </w:rPr>
          <w:t>Savoie</w:t>
        </w:r>
      </w:hyperlink>
      <w:r w:rsidRPr="00D91BA3">
        <w:rPr>
          <w:rFonts w:ascii="Arial" w:hAnsi="Arial" w:cs="Arial"/>
          <w:sz w:val="22"/>
          <w:szCs w:val="22"/>
          <w:lang w:val="fr-FR"/>
        </w:rPr>
        <w:t xml:space="preserve">, construite en </w:t>
      </w:r>
      <w:hyperlink r:id="rId56" w:tooltip="Madrier" w:history="1">
        <w:r w:rsidRPr="00D91BA3">
          <w:rPr>
            <w:rStyle w:val="Hipervnculo"/>
            <w:rFonts w:ascii="Arial" w:hAnsi="Arial" w:cs="Arial"/>
            <w:color w:val="auto"/>
            <w:sz w:val="22"/>
            <w:szCs w:val="22"/>
            <w:lang w:val="fr-FR"/>
          </w:rPr>
          <w:t>madriers</w:t>
        </w:r>
      </w:hyperlink>
      <w:r w:rsidRPr="00D91BA3">
        <w:rPr>
          <w:rFonts w:ascii="Arial" w:hAnsi="Arial" w:cs="Arial"/>
          <w:sz w:val="22"/>
          <w:szCs w:val="22"/>
          <w:lang w:val="fr-FR"/>
        </w:rPr>
        <w:t xml:space="preserve"> de </w:t>
      </w:r>
      <w:hyperlink r:id="rId57" w:tooltip="Bois" w:history="1">
        <w:r w:rsidRPr="00D91BA3">
          <w:rPr>
            <w:rStyle w:val="Hipervnculo"/>
            <w:rFonts w:ascii="Arial" w:hAnsi="Arial" w:cs="Arial"/>
            <w:color w:val="auto"/>
            <w:sz w:val="22"/>
            <w:szCs w:val="22"/>
            <w:lang w:val="fr-FR"/>
          </w:rPr>
          <w:t>bois</w:t>
        </w:r>
      </w:hyperlink>
      <w:r w:rsidRPr="00D91BA3">
        <w:rPr>
          <w:rFonts w:ascii="Arial" w:hAnsi="Arial" w:cs="Arial"/>
          <w:sz w:val="22"/>
          <w:szCs w:val="22"/>
          <w:lang w:val="fr-FR"/>
        </w:rPr>
        <w:t xml:space="preserve">, qui comporte un toit en saillie, couvert de </w:t>
      </w:r>
      <w:hyperlink r:id="rId58" w:tooltip="Bardeau" w:history="1">
        <w:r w:rsidRPr="00D91BA3">
          <w:rPr>
            <w:rStyle w:val="Hipervnculo"/>
            <w:rFonts w:ascii="Arial" w:hAnsi="Arial" w:cs="Arial"/>
            <w:color w:val="auto"/>
            <w:sz w:val="22"/>
            <w:szCs w:val="22"/>
            <w:lang w:val="fr-FR"/>
          </w:rPr>
          <w:t>bardeaux</w:t>
        </w:r>
      </w:hyperlink>
      <w:r w:rsidRPr="00D91BA3">
        <w:rPr>
          <w:rFonts w:ascii="Arial" w:hAnsi="Arial" w:cs="Arial"/>
          <w:sz w:val="22"/>
          <w:szCs w:val="22"/>
          <w:lang w:val="fr-FR"/>
        </w:rPr>
        <w:t xml:space="preserve"> et de pierres pour retenir la neige.</w:t>
      </w:r>
    </w:p>
    <w:p w:rsidR="003F44A2" w:rsidRPr="00D91BA3" w:rsidRDefault="003F44A2" w:rsidP="003F44A2">
      <w:pPr>
        <w:pStyle w:val="NormalWeb"/>
        <w:rPr>
          <w:rFonts w:ascii="Arial" w:hAnsi="Arial" w:cs="Arial"/>
          <w:sz w:val="22"/>
          <w:szCs w:val="22"/>
          <w:lang w:val="fr-FR"/>
        </w:rPr>
      </w:pPr>
      <w:r w:rsidRPr="00D91BA3">
        <w:rPr>
          <w:rFonts w:ascii="Arial" w:hAnsi="Arial" w:cs="Arial"/>
          <w:sz w:val="22"/>
          <w:szCs w:val="22"/>
          <w:lang w:val="fr-FR"/>
        </w:rPr>
        <w:t xml:space="preserve">Au </w:t>
      </w:r>
      <w:hyperlink r:id="rId59" w:tooltip="Québec" w:history="1">
        <w:r w:rsidRPr="00D91BA3">
          <w:rPr>
            <w:rStyle w:val="Hipervnculo"/>
            <w:rFonts w:ascii="Arial" w:hAnsi="Arial" w:cs="Arial"/>
            <w:color w:val="auto"/>
            <w:sz w:val="22"/>
            <w:szCs w:val="22"/>
            <w:lang w:val="fr-FR"/>
          </w:rPr>
          <w:t>Québec</w:t>
        </w:r>
      </w:hyperlink>
      <w:r w:rsidRPr="00D91BA3">
        <w:rPr>
          <w:rFonts w:ascii="Arial" w:hAnsi="Arial" w:cs="Arial"/>
          <w:sz w:val="22"/>
          <w:szCs w:val="22"/>
          <w:lang w:val="fr-FR"/>
        </w:rPr>
        <w:t xml:space="preserve">, le terme est utilisé pour définir une </w:t>
      </w:r>
      <w:hyperlink r:id="rId60" w:tooltip="Maison de campagne" w:history="1">
        <w:r w:rsidRPr="00D91BA3">
          <w:rPr>
            <w:rStyle w:val="Hipervnculo"/>
            <w:rFonts w:ascii="Arial" w:hAnsi="Arial" w:cs="Arial"/>
            <w:color w:val="auto"/>
            <w:sz w:val="22"/>
            <w:szCs w:val="22"/>
            <w:lang w:val="fr-FR"/>
          </w:rPr>
          <w:t>maison de campagne</w:t>
        </w:r>
      </w:hyperlink>
      <w:r w:rsidRPr="00D91BA3">
        <w:rPr>
          <w:rFonts w:ascii="Arial" w:hAnsi="Arial" w:cs="Arial"/>
          <w:sz w:val="22"/>
          <w:szCs w:val="22"/>
          <w:lang w:val="fr-FR"/>
        </w:rPr>
        <w:t xml:space="preserve"> ou un </w:t>
      </w:r>
      <w:hyperlink r:id="rId61" w:tooltip="Camp" w:history="1">
        <w:r w:rsidRPr="00D91BA3">
          <w:rPr>
            <w:rStyle w:val="Hipervnculo"/>
            <w:rFonts w:ascii="Arial" w:hAnsi="Arial" w:cs="Arial"/>
            <w:color w:val="auto"/>
            <w:sz w:val="22"/>
            <w:szCs w:val="22"/>
            <w:lang w:val="fr-FR"/>
          </w:rPr>
          <w:t>camp</w:t>
        </w:r>
      </w:hyperlink>
      <w:r w:rsidRPr="00D91BA3">
        <w:rPr>
          <w:rFonts w:ascii="Arial" w:hAnsi="Arial" w:cs="Arial"/>
          <w:sz w:val="22"/>
          <w:szCs w:val="22"/>
          <w:lang w:val="fr-FR"/>
        </w:rPr>
        <w:t>.</w:t>
      </w:r>
    </w:p>
    <w:p w:rsidR="00517149" w:rsidRPr="00D91BA3" w:rsidRDefault="00517149" w:rsidP="00517149">
      <w:pPr>
        <w:numPr>
          <w:ilvl w:val="0"/>
          <w:numId w:val="4"/>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NIVEAUX ET ETAGES </w:t>
      </w:r>
      <w:r w:rsidRPr="00D91BA3">
        <w:rPr>
          <w:rFonts w:ascii="Arial" w:eastAsia="Times New Roman" w:hAnsi="Arial" w:cs="Arial"/>
          <w:color w:val="646464"/>
          <w:lang w:eastAsia="es-ES"/>
        </w:rPr>
        <w:br/>
        <w:t xml:space="preserve">Il peut s’agir d’une maison </w:t>
      </w:r>
      <w:r w:rsidRPr="00D91BA3">
        <w:rPr>
          <w:rFonts w:ascii="Arial" w:eastAsia="Times New Roman" w:hAnsi="Arial" w:cs="Arial"/>
          <w:b/>
          <w:bCs/>
          <w:color w:val="646464"/>
          <w:lang w:eastAsia="es-ES"/>
        </w:rPr>
        <w:t>de plain-pied</w:t>
      </w:r>
      <w:r w:rsidRPr="00D91BA3">
        <w:rPr>
          <w:rFonts w:ascii="Arial" w:eastAsia="Times New Roman" w:hAnsi="Arial" w:cs="Arial"/>
          <w:color w:val="646464"/>
          <w:lang w:eastAsia="es-ES"/>
        </w:rPr>
        <w:t xml:space="preserve"> (ne comportant pas d’étage), de plusieurs </w:t>
      </w:r>
      <w:r w:rsidRPr="00D91BA3">
        <w:rPr>
          <w:rFonts w:ascii="Arial" w:eastAsia="Times New Roman" w:hAnsi="Arial" w:cs="Arial"/>
          <w:b/>
          <w:bCs/>
          <w:color w:val="646464"/>
          <w:lang w:eastAsia="es-ES"/>
        </w:rPr>
        <w:t xml:space="preserve">niveaux </w:t>
      </w:r>
      <w:r w:rsidRPr="00D91BA3">
        <w:rPr>
          <w:rFonts w:ascii="Arial" w:eastAsia="Times New Roman" w:hAnsi="Arial" w:cs="Arial"/>
          <w:color w:val="646464"/>
          <w:lang w:eastAsia="es-ES"/>
        </w:rPr>
        <w:t xml:space="preserve">(d’habitation, de services - garage, local chaudière…), avec ou sans </w:t>
      </w:r>
      <w:r w:rsidRPr="00D91BA3">
        <w:rPr>
          <w:rFonts w:ascii="Arial" w:eastAsia="Times New Roman" w:hAnsi="Arial" w:cs="Arial"/>
          <w:b/>
          <w:bCs/>
          <w:color w:val="646464"/>
          <w:lang w:eastAsia="es-ES"/>
        </w:rPr>
        <w:t xml:space="preserve">combles </w:t>
      </w:r>
      <w:r w:rsidRPr="00D91BA3">
        <w:rPr>
          <w:rFonts w:ascii="Arial" w:eastAsia="Times New Roman" w:hAnsi="Arial" w:cs="Arial"/>
          <w:color w:val="646464"/>
          <w:lang w:eastAsia="es-ES"/>
        </w:rPr>
        <w:t>aménagés ou aménageables en fonction de la hauteur et des accès disponibles.</w:t>
      </w:r>
    </w:p>
    <w:p w:rsidR="00517149" w:rsidRPr="00D91BA3" w:rsidRDefault="00517149" w:rsidP="00517149">
      <w:pPr>
        <w:numPr>
          <w:ilvl w:val="0"/>
          <w:numId w:val="4"/>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TERRAIN</w:t>
      </w:r>
      <w:r w:rsidRPr="00D91BA3">
        <w:rPr>
          <w:rFonts w:ascii="Arial" w:eastAsia="Times New Roman" w:hAnsi="Arial" w:cs="Arial"/>
          <w:color w:val="646464"/>
          <w:lang w:eastAsia="es-ES"/>
        </w:rPr>
        <w:br/>
        <w:t xml:space="preserve">Le plus souvent, et sauf mention contraire, l’indication de la </w:t>
      </w:r>
      <w:r w:rsidRPr="00D91BA3">
        <w:rPr>
          <w:rFonts w:ascii="Arial" w:eastAsia="Times New Roman" w:hAnsi="Arial" w:cs="Arial"/>
          <w:b/>
          <w:bCs/>
          <w:color w:val="646464"/>
          <w:lang w:eastAsia="es-ES"/>
        </w:rPr>
        <w:t>surface du terrain</w:t>
      </w:r>
      <w:r w:rsidRPr="00D91BA3">
        <w:rPr>
          <w:rFonts w:ascii="Arial" w:eastAsia="Times New Roman" w:hAnsi="Arial" w:cs="Arial"/>
          <w:color w:val="646464"/>
          <w:lang w:eastAsia="es-ES"/>
        </w:rPr>
        <w:t xml:space="preserve"> inclut l’espace occupé par la construction.</w:t>
      </w:r>
    </w:p>
    <w:p w:rsidR="00517149" w:rsidRPr="00D91BA3" w:rsidRDefault="00517149" w:rsidP="00517149">
      <w:pPr>
        <w:numPr>
          <w:ilvl w:val="0"/>
          <w:numId w:val="4"/>
        </w:numPr>
        <w:shd w:val="clear" w:color="auto" w:fill="E6E6E6"/>
        <w:spacing w:line="360" w:lineRule="auto"/>
        <w:ind w:left="150" w:right="150"/>
        <w:rPr>
          <w:rFonts w:ascii="Arial" w:eastAsia="Times New Roman" w:hAnsi="Arial" w:cs="Arial"/>
          <w:color w:val="646464"/>
          <w:lang w:eastAsia="es-ES"/>
        </w:rPr>
      </w:pPr>
      <w:r w:rsidRPr="00D91BA3">
        <w:rPr>
          <w:rFonts w:ascii="Arial" w:eastAsia="Times New Roman" w:hAnsi="Arial" w:cs="Arial"/>
          <w:b/>
          <w:bCs/>
          <w:color w:val="646464"/>
          <w:lang w:eastAsia="es-ES"/>
        </w:rPr>
        <w:t>MITOYENNETE</w:t>
      </w:r>
      <w:r w:rsidRPr="00D91BA3">
        <w:rPr>
          <w:rFonts w:ascii="Arial" w:eastAsia="Times New Roman" w:hAnsi="Arial" w:cs="Arial"/>
          <w:color w:val="646464"/>
          <w:lang w:eastAsia="es-ES"/>
        </w:rPr>
        <w:br/>
        <w:t xml:space="preserve">Lorsqu’un bien est </w:t>
      </w:r>
      <w:r w:rsidRPr="00D91BA3">
        <w:rPr>
          <w:rFonts w:ascii="Arial" w:eastAsia="Times New Roman" w:hAnsi="Arial" w:cs="Arial"/>
          <w:b/>
          <w:bCs/>
          <w:color w:val="646464"/>
          <w:lang w:eastAsia="es-ES"/>
        </w:rPr>
        <w:t>contigu à un autre</w:t>
      </w:r>
      <w:r w:rsidRPr="00D91BA3">
        <w:rPr>
          <w:rFonts w:ascii="Arial" w:eastAsia="Times New Roman" w:hAnsi="Arial" w:cs="Arial"/>
          <w:color w:val="646464"/>
          <w:lang w:eastAsia="es-ES"/>
        </w:rPr>
        <w:t>, on parle de « mitoyenneté. Mais le mur qui sépare ces deux biens peut appartenir à l’une ou l’autre des propriétés, soit aux deux : à vérifier ! </w:t>
      </w:r>
    </w:p>
    <w:p w:rsidR="00517149" w:rsidRPr="00D91BA3" w:rsidRDefault="00517149" w:rsidP="00517149">
      <w:pPr>
        <w:rPr>
          <w:rFonts w:ascii="Arial" w:hAnsi="Arial" w:cs="Arial"/>
          <w:u w:val="single"/>
        </w:rPr>
      </w:pPr>
      <w:r w:rsidRPr="00D91BA3">
        <w:rPr>
          <w:rFonts w:ascii="Arial" w:hAnsi="Arial" w:cs="Arial"/>
          <w:u w:val="single"/>
        </w:rPr>
        <w:t>Pour étudiant universitaire</w:t>
      </w:r>
    </w:p>
    <w:p w:rsidR="00517149" w:rsidRPr="00D91BA3" w:rsidRDefault="00517149" w:rsidP="00517149">
      <w:pPr>
        <w:shd w:val="clear" w:color="auto" w:fill="D1D9DD"/>
        <w:spacing w:before="0" w:beforeAutospacing="0" w:after="360" w:afterAutospacing="0"/>
        <w:ind w:left="0" w:firstLine="0"/>
        <w:jc w:val="both"/>
        <w:rPr>
          <w:rFonts w:ascii="Arial" w:eastAsia="Times New Roman" w:hAnsi="Arial" w:cs="Arial"/>
          <w:color w:val="000000"/>
          <w:lang w:eastAsia="es-ES"/>
        </w:rPr>
      </w:pPr>
      <w:r w:rsidRPr="00D91BA3">
        <w:rPr>
          <w:rFonts w:ascii="Arial" w:eastAsia="Times New Roman" w:hAnsi="Arial" w:cs="Arial"/>
          <w:b/>
          <w:bCs/>
          <w:color w:val="000000"/>
          <w:lang w:eastAsia="es-ES"/>
        </w:rPr>
        <w:t xml:space="preserve">Résidences universitaires, appartement individuel, appartement en colocation, etc. Quel est le type qui vous convient le mieux ? </w:t>
      </w:r>
    </w:p>
    <w:p w:rsidR="00517149" w:rsidRPr="00D91BA3" w:rsidRDefault="00517149" w:rsidP="00517149">
      <w:pPr>
        <w:shd w:val="clear" w:color="auto" w:fill="D1D9DD"/>
        <w:spacing w:before="0" w:beforeAutospacing="0" w:after="120" w:afterAutospacing="0"/>
        <w:ind w:left="0" w:firstLine="0"/>
        <w:outlineLvl w:val="1"/>
        <w:rPr>
          <w:rFonts w:ascii="Arial" w:eastAsia="Times New Roman" w:hAnsi="Arial" w:cs="Arial"/>
          <w:b/>
          <w:bCs/>
          <w:color w:val="000000"/>
          <w:lang w:eastAsia="es-ES"/>
        </w:rPr>
      </w:pPr>
      <w:r w:rsidRPr="00D91BA3">
        <w:rPr>
          <w:rFonts w:ascii="Arial" w:eastAsia="Times New Roman" w:hAnsi="Arial" w:cs="Arial"/>
          <w:b/>
          <w:bCs/>
          <w:color w:val="000000"/>
          <w:lang w:eastAsia="es-ES"/>
        </w:rPr>
        <w:t>De la résidence universitaire à la colocation, découvrez les différents types de logement</w:t>
      </w:r>
    </w:p>
    <w:p w:rsidR="00517149" w:rsidRPr="00D91BA3" w:rsidRDefault="00517149" w:rsidP="00517149">
      <w:pPr>
        <w:shd w:val="clear" w:color="auto" w:fill="D1D9DD"/>
        <w:spacing w:before="0" w:beforeAutospacing="0" w:after="360" w:afterAutospacing="0"/>
        <w:ind w:left="0" w:firstLine="0"/>
        <w:jc w:val="both"/>
        <w:rPr>
          <w:rFonts w:ascii="Arial" w:eastAsia="Times New Roman" w:hAnsi="Arial" w:cs="Arial"/>
          <w:color w:val="000000"/>
          <w:lang w:eastAsia="es-ES"/>
        </w:rPr>
      </w:pPr>
      <w:r w:rsidRPr="00D91BA3">
        <w:rPr>
          <w:rFonts w:ascii="Arial" w:eastAsia="Times New Roman" w:hAnsi="Arial" w:cs="Arial"/>
          <w:b/>
          <w:bCs/>
          <w:color w:val="000000"/>
          <w:lang w:eastAsia="es-ES"/>
        </w:rPr>
        <w:t>Les résidences privées</w:t>
      </w:r>
      <w:r w:rsidRPr="00D91BA3">
        <w:rPr>
          <w:rFonts w:ascii="Arial" w:eastAsia="Times New Roman" w:hAnsi="Arial" w:cs="Arial"/>
          <w:b/>
          <w:bCs/>
          <w:color w:val="000000"/>
          <w:lang w:eastAsia="es-ES"/>
        </w:rPr>
        <w:br/>
      </w:r>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t xml:space="preserve">Les résidences étudiantes sont financées par des fonds privés et sont réservées uniquement aux étudiants. </w:t>
      </w:r>
      <w:r w:rsidRPr="00D91BA3">
        <w:rPr>
          <w:rFonts w:ascii="Arial" w:eastAsia="Times New Roman" w:hAnsi="Arial" w:cs="Arial"/>
          <w:color w:val="000000"/>
          <w:lang w:eastAsia="es-ES"/>
        </w:rPr>
        <w:br/>
        <w:t xml:space="preserve">Les appartements sont d’un excellent niveau de confort et d’équipement, à proximité des écoles et du centre ville et offrent de nombreux services : parking, laverie, salle de gym, gardiennage… </w:t>
      </w:r>
      <w:r w:rsidRPr="00D91BA3">
        <w:rPr>
          <w:rFonts w:ascii="Arial" w:eastAsia="Times New Roman" w:hAnsi="Arial" w:cs="Arial"/>
          <w:color w:val="000000"/>
          <w:lang w:eastAsia="es-ES"/>
        </w:rPr>
        <w:br/>
        <w:t xml:space="preserve">Le seul inconvénient est le loyer, en général un peu élevé (350€ minimum pour un T1). </w:t>
      </w:r>
      <w:r w:rsidRPr="00D91BA3">
        <w:rPr>
          <w:rFonts w:ascii="Arial" w:eastAsia="Times New Roman" w:hAnsi="Arial" w:cs="Arial"/>
          <w:color w:val="000000"/>
          <w:lang w:eastAsia="es-ES"/>
        </w:rPr>
        <w:br/>
        <w:t xml:space="preserve">Faites également attention au contrat de location : en général, il est rédigé de façon à vous dissuader de partir en cours d'année ; les clauses abusives sont fréquentes dans ce </w:t>
      </w:r>
      <w:proofErr w:type="spellStart"/>
      <w:r w:rsidRPr="00D91BA3">
        <w:rPr>
          <w:rFonts w:ascii="Arial" w:eastAsia="Times New Roman" w:hAnsi="Arial" w:cs="Arial"/>
          <w:color w:val="000000"/>
          <w:lang w:eastAsia="es-ES"/>
        </w:rPr>
        <w:t>domaine.en</w:t>
      </w:r>
      <w:proofErr w:type="spellEnd"/>
      <w:r w:rsidRPr="00D91BA3">
        <w:rPr>
          <w:rFonts w:ascii="Arial" w:eastAsia="Times New Roman" w:hAnsi="Arial" w:cs="Arial"/>
          <w:color w:val="000000"/>
          <w:lang w:eastAsia="es-ES"/>
        </w:rPr>
        <w:t xml:space="preserve"> ligne.</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Les cités et résidences universitaires</w:t>
      </w:r>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br/>
        <w:t>150 000 étudiants ont opté pour cette solution et sont logés par les CROUS (Centres régionaux des œuvres universitaires et scolaires).</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t>Les chambres universitaires (ou cités U</w:t>
      </w:r>
      <w:proofErr w:type="gramStart"/>
      <w:r w:rsidRPr="00D91BA3">
        <w:rPr>
          <w:rFonts w:ascii="Arial" w:eastAsia="Times New Roman" w:hAnsi="Arial" w:cs="Arial"/>
          <w:color w:val="000000"/>
          <w:lang w:eastAsia="es-ES"/>
        </w:rPr>
        <w:t>)</w:t>
      </w:r>
      <w:proofErr w:type="gramEnd"/>
      <w:r w:rsidRPr="00D91BA3">
        <w:rPr>
          <w:rFonts w:ascii="Arial" w:eastAsia="Times New Roman" w:hAnsi="Arial" w:cs="Arial"/>
          <w:color w:val="000000"/>
          <w:lang w:eastAsia="es-ES"/>
        </w:rPr>
        <w:br/>
        <w:t xml:space="preserve">C’est la solution la plus économique : comptez entre 100 et 150 € en moyenne charges comprises (électricité et chauffage). </w:t>
      </w:r>
      <w:r w:rsidRPr="00D91BA3">
        <w:rPr>
          <w:rFonts w:ascii="Arial" w:eastAsia="Times New Roman" w:hAnsi="Arial" w:cs="Arial"/>
          <w:color w:val="000000"/>
          <w:lang w:eastAsia="es-ES"/>
        </w:rPr>
        <w:br/>
        <w:t>Attention car les chambres (généralement meublées) sont étroites  (9 à 10 m²) et le confort n’a rien d’exceptionnel : sanitaires communs, cuisinettes collectives, compris. V</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lastRenderedPageBreak/>
        <w:t>Vous avez toutefois accès à des salles de travail ou de détente.</w:t>
      </w:r>
      <w:r w:rsidRPr="00D91BA3">
        <w:rPr>
          <w:rFonts w:ascii="Arial" w:eastAsia="Times New Roman" w:hAnsi="Arial" w:cs="Arial"/>
          <w:color w:val="000000"/>
          <w:lang w:eastAsia="es-ES"/>
        </w:rPr>
        <w:br/>
        <w:t>Vous l’aurez donc compris, l’inconvénient est le manque de calme et d'intimité. Mais, les avantages sont de taille : le coût, la convivialité (on se trouve rapidement des amis dans les chambres voisines) et la situation géographique (elles sont souvent situées à proximité des facs).</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Les résidences étudiantes conventionnées</w:t>
      </w:r>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br/>
        <w:t>Ce sont des logements plus vastes (18 à 23 m2) avec kitchenette équipée, salle de bains et câblage, etc. Elles proposent également des services collectifs : laverie, cafétéria, photocopieuse, salle de jeux, etc.</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t>Pour obtenir un logement en cité U, vous devez remplir et envoyer, entre le 15 janvier et le 30 avril, votre Dossier social étudiant (DSE), par minitel ou par Internet (http://www.cnous.fr), pour l'année suivante. Les attributions des chambres et appartements se font au mois de juin et sur critères sociaux (les boursiers sont ainsi prioritaires).</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Les foyers</w:t>
      </w:r>
      <w:r w:rsidRPr="00D91BA3">
        <w:rPr>
          <w:rFonts w:ascii="Arial" w:eastAsia="Times New Roman" w:hAnsi="Arial" w:cs="Arial"/>
          <w:color w:val="000000"/>
          <w:lang w:eastAsia="es-ES"/>
        </w:rPr>
        <w:br/>
        <w:t xml:space="preserve">Fini les dortoirs collectifs et les règles strictes : les foyers étudiants ont évolué et proposent maintenant des chambres individuelles ou pour 2 ou 3 étudiant(e)s. </w:t>
      </w:r>
      <w:r w:rsidRPr="00D91BA3">
        <w:rPr>
          <w:rFonts w:ascii="Arial" w:eastAsia="Times New Roman" w:hAnsi="Arial" w:cs="Arial"/>
          <w:color w:val="000000"/>
          <w:lang w:eastAsia="es-ES"/>
        </w:rPr>
        <w:br/>
        <w:t xml:space="preserve">Les règlements intérieurs y sont également moins contraignants. Cependant, les foyers restent en général réservés aux jeunes filles. La vie en foyer est idéale pour ceux qui souhaitent une ambiance familiale et rassurante. De plus, ce type d’hébergement revient un peu moins cher qu'une location normale (de 250 à 500€ par mois). </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t>Comment trouver une place ?</w:t>
      </w:r>
      <w:r w:rsidRPr="00D91BA3">
        <w:rPr>
          <w:rFonts w:ascii="Arial" w:eastAsia="Times New Roman" w:hAnsi="Arial" w:cs="Arial"/>
          <w:color w:val="000000"/>
          <w:lang w:eastAsia="es-ES"/>
        </w:rPr>
        <w:br/>
        <w:t xml:space="preserve">Adressez vous directement aux foyers au moins 1 an à l’avance. Vous pouvez aussi vous renseigner auprès des Foyers de jeunes travailleurs (réservés aux jeunes de 16 à 25 ans). En fonction des disponibilités, ils hébergent des étudiants. Renseignements : UNME (Union Nationale des Maisons de l'Etudiant) : </w:t>
      </w:r>
      <w:hyperlink r:id="rId62" w:tgtFrame="_blank" w:history="1">
        <w:r w:rsidRPr="00D91BA3">
          <w:rPr>
            <w:rFonts w:ascii="Arial" w:eastAsia="Times New Roman" w:hAnsi="Arial" w:cs="Arial"/>
            <w:color w:val="000000"/>
            <w:lang w:eastAsia="es-ES"/>
          </w:rPr>
          <w:t>www.unme-asso.com</w:t>
        </w:r>
      </w:hyperlink>
      <w:r w:rsidRPr="00D91BA3">
        <w:rPr>
          <w:rFonts w:ascii="Arial" w:eastAsia="Times New Roman" w:hAnsi="Arial" w:cs="Arial"/>
          <w:color w:val="000000"/>
          <w:lang w:eastAsia="es-ES"/>
        </w:rPr>
        <w:t xml:space="preserve"> </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La chambre indépendante</w:t>
      </w:r>
      <w:r w:rsidRPr="00D91BA3">
        <w:rPr>
          <w:rFonts w:ascii="Arial" w:eastAsia="Times New Roman" w:hAnsi="Arial" w:cs="Arial"/>
          <w:b/>
          <w:bCs/>
          <w:color w:val="000000"/>
          <w:lang w:eastAsia="es-ES"/>
        </w:rPr>
        <w:br/>
      </w:r>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t xml:space="preserve">C’est une petite pièce, d’environ 15m², meublée ou non, ou les sanitaires et la cuisine sont souvent communs. </w:t>
      </w:r>
      <w:r w:rsidRPr="00D91BA3">
        <w:rPr>
          <w:rFonts w:ascii="Arial" w:eastAsia="Times New Roman" w:hAnsi="Arial" w:cs="Arial"/>
          <w:color w:val="000000"/>
          <w:lang w:eastAsia="es-ES"/>
        </w:rPr>
        <w:br/>
        <w:t>Les loyers sont en général peu élevés, mais le confort est souvent minime. Cependant, la loi rend obligatoire la présence d’une installation de chauffage adapté et de l'eau potable, d’un coin cuisine permettant l'installation d'un appareil de cuisson et d’une pièce ayant une surface de 9m² et une hauteur sous plafond minimale de 2,20m. Cette réglementation a permis d’éliminer les logements les plus précaires.</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La chambre non indépendante (chez l’habitant</w:t>
      </w:r>
      <w:proofErr w:type="gramStart"/>
      <w:r w:rsidRPr="00D91BA3">
        <w:rPr>
          <w:rFonts w:ascii="Arial" w:eastAsia="Times New Roman" w:hAnsi="Arial" w:cs="Arial"/>
          <w:b/>
          <w:bCs/>
          <w:color w:val="000000"/>
          <w:lang w:eastAsia="es-ES"/>
        </w:rPr>
        <w:t>)</w:t>
      </w:r>
      <w:proofErr w:type="gramEnd"/>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br/>
        <w:t xml:space="preserve">C’est une pièce habitable, en principe toujours meublée, située dans la maison ou l'appartement du propriétaire. Cette formule est économique et peut être le paradis si vous vous entendez bien avec le logeur. Par contre, le manque d'intimité et parfois de liberté peut être difficile à supporter. En général, il est impossible de recevoir des visites. </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L’appartement individuel</w:t>
      </w:r>
      <w:r w:rsidRPr="00D91BA3">
        <w:rPr>
          <w:rFonts w:ascii="Arial" w:eastAsia="Times New Roman" w:hAnsi="Arial" w:cs="Arial"/>
          <w:color w:val="000000"/>
          <w:lang w:eastAsia="es-ES"/>
        </w:rPr>
        <w:br/>
        <w:t>Pour la majorité des étudiants, c’est le logement idéal car il offre une indépendance et un calme rêvés pour les études. De plus, ces logements sont souvent situés dans le centre ville et sont équipés d’une cuisine, d’une salle de bains et de WC individuels.</w:t>
      </w:r>
      <w:r w:rsidRPr="00D91BA3">
        <w:rPr>
          <w:rFonts w:ascii="Arial" w:eastAsia="Times New Roman" w:hAnsi="Arial" w:cs="Arial"/>
          <w:color w:val="000000"/>
          <w:lang w:eastAsia="es-ES"/>
        </w:rPr>
        <w:br/>
        <w:t xml:space="preserve">Si vous souhaitez louer un studio ou un appart', vous pouvez vous adresser à un </w:t>
      </w:r>
      <w:r w:rsidRPr="00D91BA3">
        <w:rPr>
          <w:rFonts w:ascii="Arial" w:eastAsia="Times New Roman" w:hAnsi="Arial" w:cs="Arial"/>
          <w:color w:val="000000"/>
          <w:lang w:eastAsia="es-ES"/>
        </w:rPr>
        <w:lastRenderedPageBreak/>
        <w:t xml:space="preserve">particulier ou à une agence immobilière </w:t>
      </w:r>
      <w:r w:rsidRPr="00D91BA3">
        <w:rPr>
          <w:rFonts w:ascii="Arial" w:eastAsia="Times New Roman" w:hAnsi="Arial" w:cs="Arial"/>
          <w:color w:val="000000"/>
          <w:lang w:eastAsia="es-ES"/>
        </w:rPr>
        <w:br/>
        <w:t>L'offre en matière de logements indépendants est variée, tant au niveau des prix (notez tout de même que ce type de logement est dans tous les cas plus cher) que de la qualité des logements. Avant de choisir ce type de logement, n’oubliez pas de vous demander si vous êtes capable d’assumer les tâches ménagères et de vivre seul.</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Les logements sociaux et les HLM</w:t>
      </w:r>
      <w:r w:rsidRPr="00D91BA3">
        <w:rPr>
          <w:rFonts w:ascii="Arial" w:eastAsia="Times New Roman" w:hAnsi="Arial" w:cs="Arial"/>
          <w:b/>
          <w:bCs/>
          <w:color w:val="000000"/>
          <w:lang w:eastAsia="es-ES"/>
        </w:rPr>
        <w:br/>
      </w:r>
      <w:r w:rsidRPr="00D91BA3">
        <w:rPr>
          <w:rFonts w:ascii="Arial" w:eastAsia="Times New Roman" w:hAnsi="Arial" w:cs="Arial"/>
          <w:color w:val="000000"/>
          <w:lang w:eastAsia="es-ES"/>
        </w:rPr>
        <w:br/>
        <w:t>Ces logements sont de véritables appartements, souvent meublés et situés en périphérie des grandes villes. Les loyers sont aux alentours de 100 à 350 €, aides déduites. Ces logements sont donc attractifs, mais les attributions se font en général sur critères sociaux.</w:t>
      </w:r>
      <w:r w:rsidRPr="00D91BA3">
        <w:rPr>
          <w:rFonts w:ascii="Arial" w:eastAsia="Times New Roman" w:hAnsi="Arial" w:cs="Arial"/>
          <w:color w:val="000000"/>
          <w:lang w:eastAsia="es-ES"/>
        </w:rPr>
        <w:br/>
        <w:t>La demande doit être effectuée plusieurs mois à l'avance. Renseignez-vous auprès de votre mairie, service logement ou auprès du CROUS.</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r>
      <w:r w:rsidRPr="00D91BA3">
        <w:rPr>
          <w:rFonts w:ascii="Arial" w:eastAsia="Times New Roman" w:hAnsi="Arial" w:cs="Arial"/>
          <w:b/>
          <w:bCs/>
          <w:color w:val="000000"/>
          <w:lang w:eastAsia="es-ES"/>
        </w:rPr>
        <w:t>La colocation</w:t>
      </w:r>
      <w:r w:rsidRPr="00D91BA3">
        <w:rPr>
          <w:rFonts w:ascii="Arial" w:eastAsia="Times New Roman" w:hAnsi="Arial" w:cs="Arial"/>
          <w:color w:val="000000"/>
          <w:lang w:eastAsia="es-ES"/>
        </w:rPr>
        <w:t xml:space="preserve"> </w:t>
      </w:r>
      <w:r w:rsidRPr="00D91BA3">
        <w:rPr>
          <w:rFonts w:ascii="Arial" w:eastAsia="Times New Roman" w:hAnsi="Arial" w:cs="Arial"/>
          <w:color w:val="000000"/>
          <w:lang w:eastAsia="es-ES"/>
        </w:rPr>
        <w:br/>
      </w:r>
      <w:r w:rsidRPr="00D91BA3">
        <w:rPr>
          <w:rFonts w:ascii="Arial" w:eastAsia="Times New Roman" w:hAnsi="Arial" w:cs="Arial"/>
          <w:color w:val="000000"/>
          <w:lang w:eastAsia="es-ES"/>
        </w:rPr>
        <w:br/>
        <w:t xml:space="preserve">11 % des 15-24 ans ont déjà vécu ou vivent actuellement en colocation d’après une étude réalisée par Ipsos pour Appartager.com (juillet 2005). La colocation permet de baisser le prix du loyer tout en habitant un appartement plus grand. Le choix des colocataires est une étape indispensable et délicate. Car une fois installé, on partage tout : les charges locatives, les factures d’eau et d’électricité, les grandes dépenses, les bons et les mauvais moments. Sur le bail, tous les noms des loueurs doivent figurer ainsi que leur signature. Attention au risque lié au départ d’un colocataire, qui se traduit par des frais élevés pour ceux qui restent. </w:t>
      </w:r>
      <w:r w:rsidRPr="00D91BA3">
        <w:rPr>
          <w:rFonts w:ascii="Arial" w:eastAsia="Times New Roman" w:hAnsi="Arial" w:cs="Arial"/>
          <w:color w:val="000000"/>
          <w:lang w:eastAsia="es-ES"/>
        </w:rPr>
        <w:br/>
        <w:t>Si vous avez signé un bail avec une clause de solidarité, le colocataire qui quitte les lieux avant la fin du bail est tenu de payer sa part de loyer et toutes les obligations qui en découlent jusqu'à son terme. Entre colocataire, il est important de rédiger une convention écrite de colocation où les aspects pratiques sont mentionnés : propriété et usage des meubles, assurance responsabilité, répartition des loyers et autres coûts…</w:t>
      </w:r>
    </w:p>
    <w:p w:rsidR="00517149" w:rsidRPr="00D91BA3" w:rsidRDefault="00FA0EE6" w:rsidP="00517149">
      <w:pPr>
        <w:ind w:left="0"/>
        <w:rPr>
          <w:rFonts w:ascii="Arial" w:hAnsi="Arial" w:cs="Arial"/>
        </w:rPr>
      </w:pPr>
      <w:r w:rsidRPr="00D91BA3">
        <w:rPr>
          <w:rFonts w:ascii="Arial" w:hAnsi="Arial" w:cs="Arial"/>
          <w:u w:val="single"/>
        </w:rPr>
        <w:t>En vacances</w:t>
      </w:r>
      <w:r w:rsidRPr="00D91BA3">
        <w:rPr>
          <w:rFonts w:ascii="Arial" w:hAnsi="Arial" w:cs="Arial"/>
        </w:rPr>
        <w:t>.</w:t>
      </w:r>
    </w:p>
    <w:p w:rsidR="00D91BA3" w:rsidRPr="00D91BA3" w:rsidRDefault="00FA0EE6" w:rsidP="00D91BA3">
      <w:pPr>
        <w:ind w:left="0"/>
        <w:rPr>
          <w:rFonts w:ascii="Arial" w:hAnsi="Arial" w:cs="Arial"/>
        </w:rPr>
      </w:pPr>
      <w:r w:rsidRPr="00D91BA3">
        <w:rPr>
          <w:rFonts w:ascii="Arial" w:hAnsi="Arial" w:cs="Arial"/>
        </w:rPr>
        <w:t>Hôtel</w:t>
      </w:r>
      <w:r w:rsidR="00D91BA3">
        <w:rPr>
          <w:rFonts w:ascii="Arial" w:hAnsi="Arial" w:cs="Arial"/>
        </w:rPr>
        <w:t xml:space="preserve"> (</w:t>
      </w:r>
      <w:r w:rsidR="00D91BA3" w:rsidRPr="00D91BA3">
        <w:rPr>
          <w:rFonts w:ascii="Arial" w:hAnsi="Arial" w:cs="Arial"/>
        </w:rPr>
        <w:t>Chambre d’hôte</w:t>
      </w:r>
      <w:r w:rsidR="00D91BA3">
        <w:rPr>
          <w:rFonts w:ascii="Arial" w:hAnsi="Arial" w:cs="Arial"/>
        </w:rPr>
        <w:t>l)</w:t>
      </w:r>
    </w:p>
    <w:p w:rsidR="00FA0EE6" w:rsidRPr="00D91BA3" w:rsidRDefault="00FA0EE6" w:rsidP="00517149">
      <w:pPr>
        <w:ind w:left="0"/>
        <w:rPr>
          <w:rFonts w:ascii="Arial" w:hAnsi="Arial" w:cs="Arial"/>
        </w:rPr>
      </w:pPr>
      <w:r w:rsidRPr="00D91BA3">
        <w:rPr>
          <w:rFonts w:ascii="Arial" w:hAnsi="Arial" w:cs="Arial"/>
        </w:rPr>
        <w:t>Camping</w:t>
      </w:r>
    </w:p>
    <w:p w:rsidR="00FA0EE6" w:rsidRPr="00D91BA3" w:rsidRDefault="00FA0EE6" w:rsidP="00517149">
      <w:pPr>
        <w:ind w:left="0"/>
        <w:rPr>
          <w:rFonts w:ascii="Arial" w:hAnsi="Arial" w:cs="Arial"/>
        </w:rPr>
      </w:pPr>
      <w:r w:rsidRPr="00D91BA3">
        <w:rPr>
          <w:rFonts w:ascii="Arial" w:hAnsi="Arial" w:cs="Arial"/>
        </w:rPr>
        <w:t>Chez l’habitant</w:t>
      </w:r>
    </w:p>
    <w:p w:rsidR="00D91BA3" w:rsidRPr="00D91BA3" w:rsidRDefault="00D91BA3" w:rsidP="00517149">
      <w:pPr>
        <w:ind w:left="0"/>
        <w:rPr>
          <w:rFonts w:ascii="Arial" w:hAnsi="Arial" w:cs="Arial"/>
        </w:rPr>
      </w:pPr>
      <w:r w:rsidRPr="00D91BA3">
        <w:rPr>
          <w:rFonts w:ascii="Arial" w:hAnsi="Arial" w:cs="Arial"/>
          <w:color w:val="000000"/>
        </w:rPr>
        <w:t>Ferme auberge</w:t>
      </w:r>
    </w:p>
    <w:p w:rsidR="003F44A2" w:rsidRPr="00D91BA3" w:rsidRDefault="003F44A2" w:rsidP="00517149">
      <w:pPr>
        <w:ind w:left="0"/>
        <w:rPr>
          <w:rFonts w:ascii="Arial" w:hAnsi="Arial" w:cs="Arial"/>
        </w:rPr>
      </w:pPr>
      <w:r w:rsidRPr="00D91BA3">
        <w:rPr>
          <w:rFonts w:ascii="Arial" w:hAnsi="Arial" w:cs="Arial"/>
        </w:rPr>
        <w:t>Gîte rural</w:t>
      </w:r>
    </w:p>
    <w:p w:rsidR="003F44A2" w:rsidRPr="00D91BA3" w:rsidRDefault="003F44A2" w:rsidP="00517149">
      <w:pPr>
        <w:ind w:left="0"/>
        <w:rPr>
          <w:rFonts w:ascii="Arial" w:hAnsi="Arial" w:cs="Arial"/>
        </w:rPr>
      </w:pPr>
      <w:r w:rsidRPr="00D91BA3">
        <w:rPr>
          <w:rFonts w:ascii="Arial" w:hAnsi="Arial" w:cs="Arial"/>
        </w:rPr>
        <w:t>Auberge de jeunesse</w:t>
      </w:r>
    </w:p>
    <w:p w:rsidR="003F44A2" w:rsidRPr="00D91BA3" w:rsidRDefault="003F44A2" w:rsidP="00517149">
      <w:pPr>
        <w:ind w:left="0"/>
        <w:rPr>
          <w:rFonts w:ascii="Arial" w:hAnsi="Arial" w:cs="Arial"/>
        </w:rPr>
      </w:pPr>
      <w:r w:rsidRPr="00D91BA3">
        <w:rPr>
          <w:rFonts w:ascii="Arial" w:hAnsi="Arial" w:cs="Arial"/>
        </w:rPr>
        <w:t>Bungalow</w:t>
      </w:r>
    </w:p>
    <w:p w:rsidR="003F44A2" w:rsidRPr="00D91BA3" w:rsidRDefault="003F44A2" w:rsidP="00517149">
      <w:pPr>
        <w:ind w:left="0"/>
        <w:rPr>
          <w:rFonts w:ascii="Arial" w:hAnsi="Arial" w:cs="Arial"/>
        </w:rPr>
      </w:pPr>
      <w:r w:rsidRPr="00D91BA3">
        <w:rPr>
          <w:rFonts w:ascii="Arial" w:hAnsi="Arial" w:cs="Arial"/>
        </w:rPr>
        <w:t>Hutte</w:t>
      </w:r>
    </w:p>
    <w:p w:rsidR="003F44A2" w:rsidRPr="00D91BA3" w:rsidRDefault="00CE4BED" w:rsidP="00517149">
      <w:pPr>
        <w:ind w:left="0"/>
        <w:rPr>
          <w:rFonts w:ascii="Arial" w:hAnsi="Arial" w:cs="Arial"/>
        </w:rPr>
      </w:pPr>
      <w:r w:rsidRPr="00D91BA3">
        <w:rPr>
          <w:rFonts w:ascii="Arial" w:hAnsi="Arial" w:cs="Arial"/>
        </w:rPr>
        <w:t>Caba</w:t>
      </w:r>
      <w:r w:rsidR="003F44A2" w:rsidRPr="00D91BA3">
        <w:rPr>
          <w:rFonts w:ascii="Arial" w:hAnsi="Arial" w:cs="Arial"/>
        </w:rPr>
        <w:t>ne</w:t>
      </w:r>
    </w:p>
    <w:p w:rsidR="003F44A2" w:rsidRPr="00D91BA3" w:rsidRDefault="003F44A2" w:rsidP="00517149">
      <w:pPr>
        <w:ind w:left="0"/>
        <w:rPr>
          <w:rFonts w:ascii="Arial" w:hAnsi="Arial" w:cs="Arial"/>
        </w:rPr>
      </w:pPr>
      <w:r w:rsidRPr="00D91BA3">
        <w:rPr>
          <w:rFonts w:ascii="Arial" w:hAnsi="Arial" w:cs="Arial"/>
        </w:rPr>
        <w:t>Refuge de montagne</w:t>
      </w:r>
    </w:p>
    <w:p w:rsidR="003F44A2" w:rsidRPr="00D91BA3" w:rsidRDefault="003F44A2" w:rsidP="00517149">
      <w:pPr>
        <w:ind w:left="0"/>
        <w:rPr>
          <w:rFonts w:ascii="Arial" w:hAnsi="Arial" w:cs="Arial"/>
        </w:rPr>
      </w:pPr>
      <w:r w:rsidRPr="00D91BA3">
        <w:rPr>
          <w:rFonts w:ascii="Arial" w:hAnsi="Arial" w:cs="Arial"/>
          <w:noProof/>
          <w:color w:val="0000FF"/>
          <w:lang w:val="es-ES" w:eastAsia="es-ES"/>
        </w:rPr>
        <w:lastRenderedPageBreak/>
        <w:drawing>
          <wp:inline distT="0" distB="0" distL="0" distR="0">
            <wp:extent cx="2152650" cy="1343025"/>
            <wp:effectExtent l="19050" t="0" r="0" b="0"/>
            <wp:docPr id="37" name="Imagen 37" descr="http://upload.wikimedia.org/wikipedia/commons/thumb/d/d5/Bivouac2.jpg/260px-Bivouac2.jp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upload.wikimedia.org/wikipedia/commons/thumb/d/d5/Bivouac2.jpg/260px-Bivouac2.jpg">
                      <a:hlinkClick r:id="rId63"/>
                    </pic:cNvPr>
                    <pic:cNvPicPr>
                      <a:picLocks noChangeAspect="1" noChangeArrowheads="1"/>
                    </pic:cNvPicPr>
                  </pic:nvPicPr>
                  <pic:blipFill>
                    <a:blip r:embed="rId64" cstate="print"/>
                    <a:srcRect/>
                    <a:stretch>
                      <a:fillRect/>
                    </a:stretch>
                  </pic:blipFill>
                  <pic:spPr bwMode="auto">
                    <a:xfrm>
                      <a:off x="0" y="0"/>
                      <a:ext cx="2152650" cy="1343025"/>
                    </a:xfrm>
                    <a:prstGeom prst="rect">
                      <a:avLst/>
                    </a:prstGeom>
                    <a:noFill/>
                    <a:ln w="9525">
                      <a:noFill/>
                      <a:miter lim="800000"/>
                      <a:headEnd/>
                      <a:tailEnd/>
                    </a:ln>
                  </pic:spPr>
                </pic:pic>
              </a:graphicData>
            </a:graphic>
          </wp:inline>
        </w:drawing>
      </w:r>
      <w:r w:rsidRPr="00D91BA3">
        <w:rPr>
          <w:rFonts w:ascii="Arial" w:hAnsi="Arial" w:cs="Arial"/>
        </w:rPr>
        <w:t xml:space="preserve"> Bivouac</w:t>
      </w:r>
    </w:p>
    <w:p w:rsidR="00CE4BED" w:rsidRPr="00D91BA3" w:rsidRDefault="00CE4BED" w:rsidP="00CE4BED">
      <w:pPr>
        <w:pStyle w:val="Prrafodelista"/>
        <w:numPr>
          <w:ilvl w:val="0"/>
          <w:numId w:val="5"/>
        </w:numPr>
        <w:rPr>
          <w:rFonts w:ascii="Arial" w:hAnsi="Arial" w:cs="Arial"/>
        </w:rPr>
      </w:pPr>
      <w:r w:rsidRPr="00D91BA3">
        <w:rPr>
          <w:rFonts w:ascii="Arial" w:hAnsi="Arial" w:cs="Arial"/>
        </w:rPr>
        <w:t>4. LOYER - COLOCATION</w:t>
      </w:r>
    </w:p>
    <w:p w:rsidR="00CE4BED" w:rsidRPr="00D91BA3" w:rsidRDefault="00CE4BED" w:rsidP="00CE4BED">
      <w:pPr>
        <w:pStyle w:val="Prrafodelista"/>
        <w:ind w:firstLine="0"/>
        <w:rPr>
          <w:rFonts w:ascii="Arial" w:hAnsi="Arial" w:cs="Arial"/>
        </w:rPr>
      </w:pPr>
      <w:proofErr w:type="gramStart"/>
      <w:r w:rsidRPr="00D91BA3">
        <w:rPr>
          <w:rFonts w:ascii="Arial" w:hAnsi="Arial" w:cs="Arial"/>
        </w:rPr>
        <w:t>colocation</w:t>
      </w:r>
      <w:proofErr w:type="gramEnd"/>
      <w:r w:rsidRPr="00D91BA3">
        <w:rPr>
          <w:rFonts w:ascii="Arial" w:hAnsi="Arial" w:cs="Arial"/>
        </w:rPr>
        <w:t> : location en commun (colocataires au/à la propriétaire)</w:t>
      </w:r>
    </w:p>
    <w:p w:rsidR="00CE4BED" w:rsidRPr="00D91BA3" w:rsidRDefault="00CE4BED" w:rsidP="00CE4BED">
      <w:pPr>
        <w:pStyle w:val="Prrafodelista"/>
        <w:ind w:firstLine="0"/>
        <w:rPr>
          <w:rFonts w:ascii="Arial" w:hAnsi="Arial" w:cs="Arial"/>
        </w:rPr>
      </w:pPr>
      <w:proofErr w:type="gramStart"/>
      <w:r w:rsidRPr="00D91BA3">
        <w:rPr>
          <w:rFonts w:ascii="Arial" w:hAnsi="Arial" w:cs="Arial"/>
        </w:rPr>
        <w:t>loyer</w:t>
      </w:r>
      <w:proofErr w:type="gramEnd"/>
      <w:r w:rsidRPr="00D91BA3">
        <w:rPr>
          <w:rFonts w:ascii="Arial" w:hAnsi="Arial" w:cs="Arial"/>
        </w:rPr>
        <w:t> : à payer chaque mois – contrat de bail</w:t>
      </w:r>
    </w:p>
    <w:p w:rsidR="00CE4BED" w:rsidRPr="00D91BA3" w:rsidRDefault="00CE4BED" w:rsidP="00CE4BED">
      <w:pPr>
        <w:pStyle w:val="Prrafodelista"/>
        <w:ind w:firstLine="0"/>
        <w:rPr>
          <w:rFonts w:ascii="Arial" w:hAnsi="Arial" w:cs="Arial"/>
        </w:rPr>
      </w:pPr>
      <w:proofErr w:type="gramStart"/>
      <w:r w:rsidRPr="00D91BA3">
        <w:rPr>
          <w:rFonts w:ascii="Arial" w:hAnsi="Arial" w:cs="Arial"/>
        </w:rPr>
        <w:t>charges</w:t>
      </w:r>
      <w:proofErr w:type="gramEnd"/>
      <w:r w:rsidRPr="00D91BA3">
        <w:rPr>
          <w:rFonts w:ascii="Arial" w:hAnsi="Arial" w:cs="Arial"/>
        </w:rPr>
        <w:t> : eau, électricité</w:t>
      </w:r>
    </w:p>
    <w:p w:rsidR="00CE4BED" w:rsidRPr="00D91BA3" w:rsidRDefault="00CE4BED" w:rsidP="00CE4BED">
      <w:pPr>
        <w:pStyle w:val="Prrafodelista"/>
        <w:ind w:firstLine="0"/>
        <w:rPr>
          <w:rFonts w:ascii="Arial" w:hAnsi="Arial" w:cs="Arial"/>
        </w:rPr>
      </w:pPr>
      <w:proofErr w:type="gramStart"/>
      <w:r w:rsidRPr="00D91BA3">
        <w:rPr>
          <w:rFonts w:ascii="Arial" w:hAnsi="Arial" w:cs="Arial"/>
        </w:rPr>
        <w:t>caution</w:t>
      </w:r>
      <w:proofErr w:type="gramEnd"/>
      <w:r w:rsidRPr="00D91BA3">
        <w:rPr>
          <w:rFonts w:ascii="Arial" w:hAnsi="Arial" w:cs="Arial"/>
        </w:rPr>
        <w:t> : payer en avance</w:t>
      </w:r>
    </w:p>
    <w:p w:rsidR="003A160D" w:rsidRPr="00D91BA3" w:rsidRDefault="00822642" w:rsidP="00822642">
      <w:pPr>
        <w:ind w:left="0" w:firstLine="0"/>
        <w:rPr>
          <w:rFonts w:ascii="Arial" w:hAnsi="Arial" w:cs="Arial"/>
        </w:rPr>
      </w:pPr>
      <w:r w:rsidRPr="00D91BA3">
        <w:rPr>
          <w:rFonts w:ascii="Arial" w:hAnsi="Arial" w:cs="Arial"/>
        </w:rPr>
        <w:t>5. GLOSSAIRE DE L’IMMOBILIER</w:t>
      </w:r>
    </w:p>
    <w:p w:rsidR="003A160D" w:rsidRPr="00D91BA3" w:rsidRDefault="00C74851" w:rsidP="003A160D">
      <w:pPr>
        <w:pStyle w:val="Prrafodelista"/>
        <w:ind w:firstLine="0"/>
        <w:rPr>
          <w:rFonts w:ascii="Arial" w:hAnsi="Arial" w:cs="Arial"/>
        </w:rPr>
      </w:pPr>
      <w:hyperlink r:id="rId65" w:tooltip="Vente en état futur d'achèvement" w:history="1">
        <w:r w:rsidR="003A160D" w:rsidRPr="00D91BA3">
          <w:rPr>
            <w:rFonts w:ascii="Arial" w:hAnsi="Arial" w:cs="Arial"/>
          </w:rPr>
          <w:t>Achat en état futur d'achèvement</w:t>
        </w:r>
      </w:hyperlink>
      <w:r w:rsidR="003A160D" w:rsidRPr="00D91BA3">
        <w:rPr>
          <w:rFonts w:ascii="Arial" w:hAnsi="Arial" w:cs="Arial"/>
        </w:rPr>
        <w:t xml:space="preserve"> (en France)</w:t>
      </w:r>
    </w:p>
    <w:p w:rsidR="003A160D" w:rsidRPr="00D91BA3" w:rsidRDefault="00C74851" w:rsidP="003A160D">
      <w:pPr>
        <w:pStyle w:val="Prrafodelista"/>
        <w:ind w:firstLine="0"/>
        <w:rPr>
          <w:rFonts w:ascii="Arial" w:hAnsi="Arial" w:cs="Arial"/>
        </w:rPr>
      </w:pPr>
      <w:hyperlink r:id="rId66" w:tooltip="Acquêts" w:history="1">
        <w:r w:rsidR="003A160D" w:rsidRPr="00D91BA3">
          <w:rPr>
            <w:rFonts w:ascii="Arial" w:hAnsi="Arial" w:cs="Arial"/>
          </w:rPr>
          <w:t>Acquêts</w:t>
        </w:r>
      </w:hyperlink>
    </w:p>
    <w:p w:rsidR="003A160D" w:rsidRPr="00D91BA3" w:rsidRDefault="00C74851" w:rsidP="003A160D">
      <w:pPr>
        <w:pStyle w:val="Prrafodelista"/>
        <w:ind w:firstLine="0"/>
        <w:rPr>
          <w:rFonts w:ascii="Arial" w:hAnsi="Arial" w:cs="Arial"/>
        </w:rPr>
      </w:pPr>
      <w:hyperlink r:id="rId67" w:tooltip="Acte notarié" w:history="1">
        <w:r w:rsidR="003A160D" w:rsidRPr="00D91BA3">
          <w:rPr>
            <w:rFonts w:ascii="Arial" w:hAnsi="Arial" w:cs="Arial"/>
          </w:rPr>
          <w:t>Acte notarié</w:t>
        </w:r>
      </w:hyperlink>
    </w:p>
    <w:p w:rsidR="003A160D" w:rsidRPr="00D91BA3" w:rsidRDefault="00C74851" w:rsidP="003A160D">
      <w:pPr>
        <w:pStyle w:val="Prrafodelista"/>
        <w:ind w:firstLine="0"/>
        <w:rPr>
          <w:rFonts w:ascii="Arial" w:hAnsi="Arial" w:cs="Arial"/>
        </w:rPr>
      </w:pPr>
      <w:hyperlink r:id="rId68" w:tooltip="Acte sous seing privé" w:history="1">
        <w:r w:rsidR="003A160D" w:rsidRPr="00D91BA3">
          <w:rPr>
            <w:rFonts w:ascii="Arial" w:hAnsi="Arial" w:cs="Arial"/>
          </w:rPr>
          <w:t>Acte sous seing privé</w:t>
        </w:r>
      </w:hyperlink>
    </w:p>
    <w:p w:rsidR="003A160D" w:rsidRPr="00D91BA3" w:rsidRDefault="003A160D" w:rsidP="003A160D">
      <w:pPr>
        <w:rPr>
          <w:rFonts w:ascii="Arial" w:hAnsi="Arial" w:cs="Arial"/>
        </w:rPr>
      </w:pPr>
      <w:bookmarkStart w:id="96" w:name="glo93"/>
      <w:bookmarkEnd w:id="96"/>
      <w:r w:rsidRPr="00D91BA3">
        <w:rPr>
          <w:rFonts w:ascii="Arial" w:hAnsi="Arial" w:cs="Arial"/>
        </w:rPr>
        <w:t> Acompte de charges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 sont les sommes que le locataire verse chaque mois en même temps que le loyer, pour les charges liées au logement. Une fois par an, le locataire reçoit une régularisation de charges sur la base des dépenses réellement engagées par le bailleur. Cette régularisation peut être débitrice ou créditrice.</w:t>
      </w:r>
    </w:p>
    <w:p w:rsidR="003A160D" w:rsidRPr="00D91BA3" w:rsidRDefault="00C74851" w:rsidP="003A160D">
      <w:pPr>
        <w:pStyle w:val="Prrafodelista"/>
        <w:ind w:firstLine="0"/>
        <w:rPr>
          <w:rFonts w:ascii="Arial" w:hAnsi="Arial" w:cs="Arial"/>
        </w:rPr>
      </w:pPr>
      <w:hyperlink r:id="rId69" w:tooltip="Agence de l'environnement et de la maîtrise de l'énergie" w:history="1">
        <w:r w:rsidR="003A160D" w:rsidRPr="00D91BA3">
          <w:rPr>
            <w:rFonts w:ascii="Arial" w:hAnsi="Arial" w:cs="Arial"/>
          </w:rPr>
          <w:t>Agence de l'environnement et de la maîtrise de l'énergie</w:t>
        </w:r>
      </w:hyperlink>
      <w:r w:rsidR="003A160D" w:rsidRPr="00D91BA3">
        <w:rPr>
          <w:rFonts w:ascii="Arial" w:hAnsi="Arial" w:cs="Arial"/>
        </w:rPr>
        <w:t xml:space="preserve"> (ADEME) (France)</w:t>
      </w:r>
    </w:p>
    <w:p w:rsidR="003A160D" w:rsidRPr="00D91BA3" w:rsidRDefault="00C74851" w:rsidP="003A160D">
      <w:pPr>
        <w:pStyle w:val="Prrafodelista"/>
        <w:ind w:firstLine="0"/>
        <w:rPr>
          <w:rFonts w:ascii="Arial" w:hAnsi="Arial" w:cs="Arial"/>
        </w:rPr>
      </w:pPr>
      <w:hyperlink r:id="rId70" w:tooltip="Agence nationale pour l'information sur le logement" w:history="1">
        <w:r w:rsidR="003A160D" w:rsidRPr="00D91BA3">
          <w:rPr>
            <w:rFonts w:ascii="Arial" w:hAnsi="Arial" w:cs="Arial"/>
          </w:rPr>
          <w:t>Agence nationale pour l'information sur le logement</w:t>
        </w:r>
      </w:hyperlink>
      <w:r w:rsidR="003A160D" w:rsidRPr="00D91BA3">
        <w:rPr>
          <w:rFonts w:ascii="Arial" w:hAnsi="Arial" w:cs="Arial"/>
        </w:rPr>
        <w:t xml:space="preserve"> (ANIL) (France)</w:t>
      </w:r>
    </w:p>
    <w:p w:rsidR="003A160D" w:rsidRPr="00D91BA3" w:rsidRDefault="00C74851" w:rsidP="003A160D">
      <w:pPr>
        <w:pStyle w:val="Prrafodelista"/>
        <w:ind w:firstLine="0"/>
        <w:rPr>
          <w:rFonts w:ascii="Arial" w:hAnsi="Arial" w:cs="Arial"/>
        </w:rPr>
      </w:pPr>
      <w:hyperlink r:id="rId71" w:tooltip="Agence nationale pour la rénovation urbaine" w:history="1">
        <w:r w:rsidR="003A160D" w:rsidRPr="00D91BA3">
          <w:rPr>
            <w:rFonts w:ascii="Arial" w:hAnsi="Arial" w:cs="Arial"/>
          </w:rPr>
          <w:t>Agence nationale pour la rénovation urbaine</w:t>
        </w:r>
      </w:hyperlink>
      <w:r w:rsidR="003A160D" w:rsidRPr="00D91BA3">
        <w:rPr>
          <w:rFonts w:ascii="Arial" w:hAnsi="Arial" w:cs="Arial"/>
        </w:rPr>
        <w:t xml:space="preserve"> (ANRU) (France)</w:t>
      </w:r>
    </w:p>
    <w:p w:rsidR="003A160D" w:rsidRPr="00D91BA3" w:rsidRDefault="00C74851" w:rsidP="003A160D">
      <w:pPr>
        <w:pStyle w:val="Prrafodelista"/>
        <w:ind w:firstLine="0"/>
        <w:rPr>
          <w:rFonts w:ascii="Arial" w:hAnsi="Arial" w:cs="Arial"/>
        </w:rPr>
      </w:pPr>
      <w:hyperlink r:id="rId72" w:tooltip="Agent immobilier" w:history="1">
        <w:r w:rsidR="003A160D" w:rsidRPr="00D91BA3">
          <w:rPr>
            <w:rFonts w:ascii="Arial" w:hAnsi="Arial" w:cs="Arial"/>
          </w:rPr>
          <w:t>Agent immobilier</w:t>
        </w:r>
      </w:hyperlink>
    </w:p>
    <w:p w:rsidR="003A160D" w:rsidRPr="00D91BA3" w:rsidRDefault="003A160D" w:rsidP="003A160D">
      <w:pPr>
        <w:rPr>
          <w:rFonts w:ascii="Arial" w:hAnsi="Arial" w:cs="Arial"/>
        </w:rPr>
      </w:pPr>
      <w:bookmarkStart w:id="97" w:name="glo95"/>
      <w:bookmarkEnd w:id="97"/>
      <w:r w:rsidRPr="00D91BA3">
        <w:rPr>
          <w:rFonts w:ascii="Arial" w:hAnsi="Arial" w:cs="Arial"/>
        </w:rPr>
        <w:t> Aide personnalisée au logement (</w:t>
      </w:r>
      <w:proofErr w:type="spellStart"/>
      <w:r w:rsidRPr="00D91BA3">
        <w:rPr>
          <w:rFonts w:ascii="Arial" w:hAnsi="Arial" w:cs="Arial"/>
        </w:rPr>
        <w:t>apl</w:t>
      </w:r>
      <w:proofErr w:type="spellEnd"/>
      <w:r w:rsidRPr="00D91BA3">
        <w:rPr>
          <w:rFonts w:ascii="Arial" w:hAnsi="Arial" w:cs="Arial"/>
        </w:rPr>
        <w:t>) :</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Il s’agit d’une prestation familiale versée par la Caisse d’Allocations Familiales, accordée au titre de la résidence principale. Elle est destinée aux locataires dont le logement a fait l’objet d’une convention avec l’Etat. Cette aide est calculée en fonction des ressources du ménage, du coût du loyer et de la situation familiale. Elle est, en principe, versée au bailleur qui la déduit du loyer principal.</w:t>
      </w:r>
    </w:p>
    <w:p w:rsidR="003A160D" w:rsidRPr="00D91BA3" w:rsidRDefault="003A160D" w:rsidP="003A160D">
      <w:pPr>
        <w:rPr>
          <w:rFonts w:ascii="Arial" w:hAnsi="Arial" w:cs="Arial"/>
        </w:rPr>
      </w:pPr>
      <w:bookmarkStart w:id="98" w:name="glo94"/>
      <w:bookmarkEnd w:id="98"/>
      <w:r w:rsidRPr="00D91BA3">
        <w:rPr>
          <w:rFonts w:ascii="Arial" w:hAnsi="Arial" w:cs="Arial"/>
        </w:rPr>
        <w:t> Allocation de logement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C’est une aide versée au locataire par la Caisse d’Allocations Familiales, qui lui permet de compenser partiellement sa dépense de loyer pour sa résidence principale, lorsque le logement n’a pas donné lieu à une convention entre l’État et le bailleur. Pour en bénéficier, il faut que les ressources soient inférieures au plafond en vigueur. Cette aide peut être versée directement au bailleur, sur demande du locataire.</w:t>
      </w:r>
    </w:p>
    <w:p w:rsidR="003A160D" w:rsidRPr="00D91BA3" w:rsidRDefault="00C74851" w:rsidP="003A160D">
      <w:pPr>
        <w:pStyle w:val="Prrafodelista"/>
        <w:ind w:firstLine="0"/>
        <w:rPr>
          <w:rFonts w:ascii="Arial" w:hAnsi="Arial" w:cs="Arial"/>
        </w:rPr>
      </w:pPr>
      <w:hyperlink r:id="rId73" w:tooltip="ANAH" w:history="1">
        <w:r w:rsidR="003A160D" w:rsidRPr="00D91BA3">
          <w:rPr>
            <w:rFonts w:ascii="Arial" w:hAnsi="Arial" w:cs="Arial"/>
          </w:rPr>
          <w:t>ANAH</w:t>
        </w:r>
      </w:hyperlink>
      <w:r w:rsidR="003A160D" w:rsidRPr="00D91BA3">
        <w:rPr>
          <w:rFonts w:ascii="Arial" w:hAnsi="Arial" w:cs="Arial"/>
        </w:rPr>
        <w:t xml:space="preserve"> (Agence Nationale pour l'Amélioration de l'Habitat) (France)</w:t>
      </w:r>
    </w:p>
    <w:p w:rsidR="003A160D" w:rsidRPr="00D91BA3" w:rsidRDefault="00C74851" w:rsidP="003A160D">
      <w:pPr>
        <w:pStyle w:val="Prrafodelista"/>
        <w:ind w:firstLine="0"/>
        <w:rPr>
          <w:rFonts w:ascii="Arial" w:hAnsi="Arial" w:cs="Arial"/>
        </w:rPr>
      </w:pPr>
      <w:hyperlink r:id="rId74" w:tooltip="Appartement" w:history="1">
        <w:r w:rsidR="003A160D" w:rsidRPr="00D91BA3">
          <w:rPr>
            <w:rFonts w:ascii="Arial" w:hAnsi="Arial" w:cs="Arial"/>
          </w:rPr>
          <w:t>Appartement</w:t>
        </w:r>
      </w:hyperlink>
    </w:p>
    <w:p w:rsidR="003A160D" w:rsidRPr="00D91BA3" w:rsidRDefault="00C74851" w:rsidP="003A160D">
      <w:pPr>
        <w:pStyle w:val="Prrafodelista"/>
        <w:ind w:firstLine="0"/>
        <w:rPr>
          <w:rFonts w:ascii="Arial" w:hAnsi="Arial" w:cs="Arial"/>
        </w:rPr>
      </w:pPr>
      <w:hyperlink r:id="rId75" w:tooltip="Architecte" w:history="1">
        <w:r w:rsidR="003A160D" w:rsidRPr="00D91BA3">
          <w:rPr>
            <w:rFonts w:ascii="Arial" w:hAnsi="Arial" w:cs="Arial"/>
          </w:rPr>
          <w:t>Architecte</w:t>
        </w:r>
      </w:hyperlink>
    </w:p>
    <w:p w:rsidR="003A160D" w:rsidRPr="00D91BA3" w:rsidRDefault="00C74851" w:rsidP="003A160D">
      <w:pPr>
        <w:pStyle w:val="Prrafodelista"/>
        <w:ind w:firstLine="0"/>
        <w:rPr>
          <w:rFonts w:ascii="Arial" w:hAnsi="Arial" w:cs="Arial"/>
        </w:rPr>
      </w:pPr>
      <w:hyperlink r:id="rId76" w:tooltip="Assainissement" w:history="1">
        <w:r w:rsidR="003A160D" w:rsidRPr="00D91BA3">
          <w:rPr>
            <w:rFonts w:ascii="Arial" w:hAnsi="Arial" w:cs="Arial"/>
          </w:rPr>
          <w:t>Assainissement</w:t>
        </w:r>
      </w:hyperlink>
    </w:p>
    <w:p w:rsidR="003A160D" w:rsidRPr="00D91BA3" w:rsidRDefault="00C74851" w:rsidP="003A160D">
      <w:pPr>
        <w:pStyle w:val="Prrafodelista"/>
        <w:ind w:firstLine="0"/>
        <w:rPr>
          <w:rFonts w:ascii="Arial" w:hAnsi="Arial" w:cs="Arial"/>
        </w:rPr>
      </w:pPr>
      <w:hyperlink r:id="rId77" w:tooltip="Assiette foncière (page inexistante)" w:history="1">
        <w:r w:rsidR="003A160D" w:rsidRPr="00D91BA3">
          <w:rPr>
            <w:rFonts w:ascii="Arial" w:hAnsi="Arial" w:cs="Arial"/>
          </w:rPr>
          <w:t>Assiette foncière</w:t>
        </w:r>
      </w:hyperlink>
    </w:p>
    <w:p w:rsidR="003A160D" w:rsidRPr="00D91BA3" w:rsidRDefault="00C74851" w:rsidP="003A160D">
      <w:pPr>
        <w:pStyle w:val="Prrafodelista"/>
        <w:ind w:firstLine="0"/>
        <w:rPr>
          <w:rFonts w:ascii="Arial" w:hAnsi="Arial" w:cs="Arial"/>
        </w:rPr>
      </w:pPr>
      <w:hyperlink r:id="rId78" w:tooltip="Association foncière urbaine" w:history="1">
        <w:r w:rsidR="003A160D" w:rsidRPr="00D91BA3">
          <w:rPr>
            <w:rFonts w:ascii="Arial" w:hAnsi="Arial" w:cs="Arial"/>
          </w:rPr>
          <w:t>Association foncière urbaine</w:t>
        </w:r>
      </w:hyperlink>
      <w:r w:rsidR="003A160D" w:rsidRPr="00D91BA3">
        <w:rPr>
          <w:rFonts w:ascii="Arial" w:hAnsi="Arial" w:cs="Arial"/>
        </w:rPr>
        <w:t xml:space="preserve"> (en France)</w:t>
      </w:r>
    </w:p>
    <w:p w:rsidR="003A160D" w:rsidRPr="00D91BA3" w:rsidRDefault="00C74851" w:rsidP="003A160D">
      <w:pPr>
        <w:pStyle w:val="Prrafodelista"/>
        <w:ind w:firstLine="0"/>
        <w:rPr>
          <w:rFonts w:ascii="Arial" w:hAnsi="Arial" w:cs="Arial"/>
        </w:rPr>
      </w:pPr>
      <w:hyperlink r:id="rId79" w:tooltip="Association syndicale" w:history="1">
        <w:r w:rsidR="003A160D" w:rsidRPr="00D91BA3">
          <w:rPr>
            <w:rFonts w:ascii="Arial" w:hAnsi="Arial" w:cs="Arial"/>
          </w:rPr>
          <w:t>Association syndicale</w:t>
        </w:r>
      </w:hyperlink>
      <w:r w:rsidR="003A160D" w:rsidRPr="00D91BA3">
        <w:rPr>
          <w:rFonts w:ascii="Arial" w:hAnsi="Arial" w:cs="Arial"/>
        </w:rPr>
        <w:t xml:space="preserve"> (en France)</w:t>
      </w:r>
    </w:p>
    <w:p w:rsidR="003A160D" w:rsidRPr="00D91BA3" w:rsidRDefault="00C74851" w:rsidP="003A160D">
      <w:pPr>
        <w:pStyle w:val="Prrafodelista"/>
        <w:ind w:firstLine="0"/>
        <w:rPr>
          <w:rFonts w:ascii="Arial" w:hAnsi="Arial" w:cs="Arial"/>
        </w:rPr>
      </w:pPr>
      <w:hyperlink r:id="rId80" w:tooltip="Autoconstruction" w:history="1">
        <w:proofErr w:type="spellStart"/>
        <w:r w:rsidR="003A160D" w:rsidRPr="00D91BA3">
          <w:rPr>
            <w:rFonts w:ascii="Arial" w:hAnsi="Arial" w:cs="Arial"/>
          </w:rPr>
          <w:t>Autoconstruction</w:t>
        </w:r>
        <w:proofErr w:type="spellEnd"/>
      </w:hyperlink>
    </w:p>
    <w:p w:rsidR="003A160D" w:rsidRPr="00D91BA3" w:rsidRDefault="003A160D" w:rsidP="003A160D">
      <w:pPr>
        <w:rPr>
          <w:rFonts w:ascii="Arial" w:hAnsi="Arial" w:cs="Arial"/>
        </w:rPr>
      </w:pPr>
      <w:bookmarkStart w:id="99" w:name="glo96"/>
      <w:bookmarkEnd w:id="99"/>
      <w:r w:rsidRPr="00D91BA3">
        <w:rPr>
          <w:rFonts w:ascii="Arial" w:hAnsi="Arial" w:cs="Arial"/>
        </w:rPr>
        <w:t> Assurance multirisques d’habitation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C’est une obligation légale qui impose à tout locataire d’assurer son logement. Les risques couverts sont de deux ordres : les risques locatifs ainsi que la responsabilité civile. L’absence d’assurance est un motif de résiliation du </w:t>
      </w:r>
      <w:bookmarkStart w:id="100" w:name="mot99"/>
      <w:r w:rsidR="00C74851" w:rsidRPr="00D91BA3">
        <w:rPr>
          <w:rFonts w:ascii="Arial" w:hAnsi="Arial" w:cs="Arial"/>
          <w:sz w:val="22"/>
          <w:szCs w:val="22"/>
          <w:lang w:val="fr-FR"/>
        </w:rPr>
        <w:fldChar w:fldCharType="begin"/>
      </w:r>
      <w:r w:rsidRPr="00D91BA3">
        <w:rPr>
          <w:rFonts w:ascii="Arial" w:hAnsi="Arial" w:cs="Arial"/>
          <w:sz w:val="22"/>
          <w:szCs w:val="22"/>
          <w:lang w:val="fr-FR"/>
        </w:rPr>
        <w:instrText xml:space="preserve"> HYPERLINK "http://www.france-habitation.fr/spip.php?mot99" </w:instrText>
      </w:r>
      <w:r w:rsidR="00C74851" w:rsidRPr="00D91BA3">
        <w:rPr>
          <w:rFonts w:ascii="Arial" w:hAnsi="Arial" w:cs="Arial"/>
          <w:sz w:val="22"/>
          <w:szCs w:val="22"/>
          <w:lang w:val="fr-FR"/>
        </w:rPr>
        <w:fldChar w:fldCharType="separate"/>
      </w:r>
      <w:r w:rsidRPr="00D91BA3">
        <w:rPr>
          <w:rStyle w:val="glmot"/>
          <w:rFonts w:ascii="Arial" w:hAnsi="Arial" w:cs="Arial"/>
          <w:color w:val="0000FF"/>
          <w:sz w:val="22"/>
          <w:szCs w:val="22"/>
          <w:u w:val="single"/>
          <w:lang w:val="fr-FR"/>
        </w:rPr>
        <w:t>bail</w:t>
      </w:r>
      <w:r w:rsidR="00C74851" w:rsidRPr="00D91BA3">
        <w:rPr>
          <w:rFonts w:ascii="Arial" w:hAnsi="Arial" w:cs="Arial"/>
          <w:sz w:val="22"/>
          <w:szCs w:val="22"/>
          <w:lang w:val="fr-FR"/>
        </w:rPr>
        <w:fldChar w:fldCharType="end"/>
      </w:r>
      <w:r w:rsidRPr="00D91BA3">
        <w:rPr>
          <w:rFonts w:ascii="Arial" w:hAnsi="Arial" w:cs="Arial"/>
          <w:sz w:val="22"/>
          <w:szCs w:val="22"/>
          <w:lang w:val="fr-FR"/>
        </w:rPr>
        <w:t>.</w:t>
      </w:r>
    </w:p>
    <w:p w:rsidR="003A160D" w:rsidRPr="00D91BA3" w:rsidRDefault="003A160D" w:rsidP="003A160D">
      <w:pPr>
        <w:rPr>
          <w:rFonts w:ascii="Arial" w:hAnsi="Arial" w:cs="Arial"/>
        </w:rPr>
      </w:pPr>
      <w:bookmarkStart w:id="101" w:name="glo97"/>
      <w:bookmarkEnd w:id="101"/>
      <w:r w:rsidRPr="00D91BA3">
        <w:rPr>
          <w:rFonts w:ascii="Arial" w:hAnsi="Arial" w:cs="Arial"/>
        </w:rPr>
        <w:t xml:space="preserve"> Avance </w:t>
      </w:r>
      <w:proofErr w:type="spellStart"/>
      <w:r w:rsidRPr="00D91BA3">
        <w:rPr>
          <w:rFonts w:ascii="Arial" w:hAnsi="Arial" w:cs="Arial"/>
        </w:rPr>
        <w:t>loca</w:t>
      </w:r>
      <w:proofErr w:type="spellEnd"/>
      <w:r w:rsidRPr="00D91BA3">
        <w:rPr>
          <w:rFonts w:ascii="Arial" w:hAnsi="Arial" w:cs="Arial"/>
        </w:rPr>
        <w:t>-</w:t>
      </w:r>
      <w:proofErr w:type="spellStart"/>
      <w:r w:rsidRPr="00D91BA3">
        <w:rPr>
          <w:rFonts w:ascii="Arial" w:hAnsi="Arial" w:cs="Arial"/>
        </w:rPr>
        <w:t>pass</w:t>
      </w:r>
      <w:proofErr w:type="spellEnd"/>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Avance du dépôt de garantie pour aider à l’accès au logement locatif. Droit ouvert mis en place par le 1% logement.</w:t>
      </w:r>
    </w:p>
    <w:p w:rsidR="003A160D" w:rsidRPr="00D91BA3" w:rsidRDefault="003A160D" w:rsidP="003A160D">
      <w:pPr>
        <w:rPr>
          <w:rFonts w:ascii="Arial" w:hAnsi="Arial" w:cs="Arial"/>
        </w:rPr>
      </w:pPr>
      <w:bookmarkStart w:id="102" w:name="glo98"/>
      <w:bookmarkEnd w:id="102"/>
      <w:r w:rsidRPr="00D91BA3">
        <w:rPr>
          <w:rFonts w:ascii="Arial" w:hAnsi="Arial" w:cs="Arial"/>
        </w:rPr>
        <w:t> Avenant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Document écrit établi pour modifier ou compléter les clauses primitives d’un contrat.</w:t>
      </w:r>
    </w:p>
    <w:p w:rsidR="003A160D" w:rsidRPr="00D91BA3" w:rsidRDefault="003A160D" w:rsidP="003A160D">
      <w:pPr>
        <w:rPr>
          <w:rFonts w:ascii="Arial" w:hAnsi="Arial" w:cs="Arial"/>
        </w:rPr>
      </w:pPr>
      <w:bookmarkStart w:id="103" w:name="glo99"/>
      <w:bookmarkEnd w:id="103"/>
      <w:r w:rsidRPr="00D91BA3">
        <w:rPr>
          <w:rFonts w:ascii="Arial" w:hAnsi="Arial" w:cs="Arial"/>
        </w:rPr>
        <w:t> Bail</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C’est le document contractuel que le locataire et le bailleur signent avant l’entrée dans un logement. Il fixe les droits et obligations réciproques du locataire et du bailleur. Le bailleur s’engage à procurer au locataire la jouissance d’un bien immobilier contre le versement d’un loyer. Le locataire doit le garder précieusement pendant toute la durée de sa location.</w:t>
      </w:r>
    </w:p>
    <w:p w:rsidR="003A160D" w:rsidRPr="00D91BA3" w:rsidRDefault="003A160D" w:rsidP="003A160D">
      <w:pPr>
        <w:rPr>
          <w:rFonts w:ascii="Arial" w:hAnsi="Arial" w:cs="Arial"/>
        </w:rPr>
      </w:pPr>
      <w:bookmarkStart w:id="104" w:name="glo100"/>
      <w:bookmarkEnd w:id="104"/>
      <w:r w:rsidRPr="00D91BA3">
        <w:rPr>
          <w:rFonts w:ascii="Arial" w:hAnsi="Arial" w:cs="Arial"/>
        </w:rPr>
        <w:t> Bail commercial</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C’est un contrat qui unit le propriétaire d’un local et un locataire qui l’occupe dans le cadre d’une activité commerciale, industrielle ou artisanale. Pour pouvoir bénéficier d’un </w:t>
      </w:r>
      <w:hyperlink r:id="rId81" w:history="1">
        <w:r w:rsidRPr="00D91BA3">
          <w:rPr>
            <w:rStyle w:val="glmot"/>
            <w:rFonts w:ascii="Arial" w:hAnsi="Arial" w:cs="Arial"/>
            <w:color w:val="0000FF"/>
            <w:sz w:val="22"/>
            <w:szCs w:val="22"/>
            <w:u w:val="single"/>
            <w:lang w:val="fr-FR"/>
          </w:rPr>
          <w:t>bail</w:t>
        </w:r>
      </w:hyperlink>
      <w:r w:rsidRPr="00D91BA3">
        <w:rPr>
          <w:rFonts w:ascii="Arial" w:hAnsi="Arial" w:cs="Arial"/>
          <w:sz w:val="22"/>
          <w:szCs w:val="22"/>
          <w:lang w:val="fr-FR"/>
        </w:rPr>
        <w:t xml:space="preserve"> commercial, le locataire doit être inscrit au registre des commerces et des sociétés s’il s’agit d’un commerçant ou d’un industriel, ou au répertoire des métiers si c’est un artisan. Tous les baux commerciaux ont une durée minimum de 9 ans.</w:t>
      </w:r>
    </w:p>
    <w:p w:rsidR="003A160D" w:rsidRPr="00D91BA3" w:rsidRDefault="00C74851" w:rsidP="003A160D">
      <w:pPr>
        <w:pStyle w:val="Prrafodelista"/>
        <w:ind w:firstLine="0"/>
        <w:rPr>
          <w:rFonts w:ascii="Arial" w:hAnsi="Arial" w:cs="Arial"/>
        </w:rPr>
      </w:pPr>
      <w:hyperlink r:id="rId82" w:tooltip="Back office (immobilier)" w:history="1">
        <w:r w:rsidR="003A160D" w:rsidRPr="00D91BA3">
          <w:rPr>
            <w:rFonts w:ascii="Arial" w:hAnsi="Arial" w:cs="Arial"/>
          </w:rPr>
          <w:t>Back office (immobilier)</w:t>
        </w:r>
      </w:hyperlink>
    </w:p>
    <w:p w:rsidR="003A160D" w:rsidRPr="00D91BA3" w:rsidRDefault="00C74851" w:rsidP="003A160D">
      <w:pPr>
        <w:pStyle w:val="Prrafodelista"/>
        <w:ind w:firstLine="0"/>
        <w:rPr>
          <w:rFonts w:ascii="Arial" w:hAnsi="Arial" w:cs="Arial"/>
        </w:rPr>
      </w:pPr>
      <w:hyperlink r:id="rId83" w:tooltip="Contrat de bail" w:history="1">
        <w:r w:rsidR="003A160D" w:rsidRPr="00D91BA3">
          <w:rPr>
            <w:rFonts w:ascii="Arial" w:hAnsi="Arial" w:cs="Arial"/>
          </w:rPr>
          <w:t>Bail</w:t>
        </w:r>
      </w:hyperlink>
    </w:p>
    <w:p w:rsidR="003A160D" w:rsidRPr="00D91BA3" w:rsidRDefault="00C74851" w:rsidP="003A160D">
      <w:pPr>
        <w:pStyle w:val="Prrafodelista"/>
        <w:ind w:firstLine="0"/>
        <w:rPr>
          <w:rFonts w:ascii="Arial" w:hAnsi="Arial" w:cs="Arial"/>
        </w:rPr>
      </w:pPr>
      <w:hyperlink r:id="rId84" w:tooltip="Bail emphytéotique" w:history="1">
        <w:r w:rsidR="003A160D" w:rsidRPr="00D91BA3">
          <w:rPr>
            <w:rFonts w:ascii="Arial" w:hAnsi="Arial" w:cs="Arial"/>
          </w:rPr>
          <w:t>Bail emphytéotique</w:t>
        </w:r>
      </w:hyperlink>
    </w:p>
    <w:p w:rsidR="003A160D" w:rsidRPr="00D91BA3" w:rsidRDefault="00C74851" w:rsidP="003A160D">
      <w:pPr>
        <w:pStyle w:val="Prrafodelista"/>
        <w:ind w:firstLine="0"/>
        <w:rPr>
          <w:rFonts w:ascii="Arial" w:hAnsi="Arial" w:cs="Arial"/>
        </w:rPr>
      </w:pPr>
      <w:hyperlink r:id="rId85" w:tooltip="Bail précaire (page inexistante)" w:history="1">
        <w:r w:rsidR="003A160D" w:rsidRPr="00D91BA3">
          <w:rPr>
            <w:rFonts w:ascii="Arial" w:hAnsi="Arial" w:cs="Arial"/>
          </w:rPr>
          <w:t>Bail précaire</w:t>
        </w:r>
      </w:hyperlink>
    </w:p>
    <w:p w:rsidR="003A160D" w:rsidRPr="00D91BA3" w:rsidRDefault="00C74851" w:rsidP="003A160D">
      <w:pPr>
        <w:pStyle w:val="Prrafodelista"/>
        <w:ind w:firstLine="0"/>
        <w:rPr>
          <w:rFonts w:ascii="Arial" w:hAnsi="Arial" w:cs="Arial"/>
        </w:rPr>
      </w:pPr>
      <w:hyperlink r:id="rId86" w:tooltip="Bail professionnel (page inexistante)" w:history="1">
        <w:r w:rsidR="003A160D" w:rsidRPr="00D91BA3">
          <w:rPr>
            <w:rFonts w:ascii="Arial" w:hAnsi="Arial" w:cs="Arial"/>
          </w:rPr>
          <w:t>Bail professionnel</w:t>
        </w:r>
      </w:hyperlink>
    </w:p>
    <w:p w:rsidR="003A160D" w:rsidRPr="00D91BA3" w:rsidRDefault="00C74851" w:rsidP="003A160D">
      <w:pPr>
        <w:pStyle w:val="Prrafodelista"/>
        <w:ind w:firstLine="0"/>
        <w:rPr>
          <w:rFonts w:ascii="Arial" w:hAnsi="Arial" w:cs="Arial"/>
        </w:rPr>
      </w:pPr>
      <w:hyperlink r:id="rId87" w:tooltip="Bâtiment (construction)" w:history="1">
        <w:proofErr w:type="gramStart"/>
        <w:r w:rsidR="003A160D" w:rsidRPr="00D91BA3">
          <w:rPr>
            <w:rFonts w:ascii="Arial" w:hAnsi="Arial" w:cs="Arial"/>
          </w:rPr>
          <w:t>bâtiment</w:t>
        </w:r>
        <w:proofErr w:type="gramEnd"/>
      </w:hyperlink>
    </w:p>
    <w:p w:rsidR="003A160D" w:rsidRPr="00D91BA3" w:rsidRDefault="00C74851" w:rsidP="003A160D">
      <w:pPr>
        <w:pStyle w:val="Prrafodelista"/>
        <w:ind w:firstLine="0"/>
        <w:rPr>
          <w:rFonts w:ascii="Arial" w:hAnsi="Arial" w:cs="Arial"/>
        </w:rPr>
      </w:pPr>
      <w:hyperlink r:id="rId88" w:tooltip="Bâtiment industriel (page inexistante)" w:history="1">
        <w:r w:rsidR="003A160D" w:rsidRPr="00D91BA3">
          <w:rPr>
            <w:rFonts w:ascii="Arial" w:hAnsi="Arial" w:cs="Arial"/>
          </w:rPr>
          <w:t>Bâtiment industriel</w:t>
        </w:r>
      </w:hyperlink>
    </w:p>
    <w:p w:rsidR="003A160D" w:rsidRPr="00D91BA3" w:rsidRDefault="00C74851" w:rsidP="003A160D">
      <w:pPr>
        <w:pStyle w:val="Prrafodelista"/>
        <w:ind w:firstLine="0"/>
        <w:rPr>
          <w:rFonts w:ascii="Arial" w:hAnsi="Arial" w:cs="Arial"/>
        </w:rPr>
      </w:pPr>
      <w:hyperlink r:id="rId89" w:tooltip="Bien foncier (page inexistante)" w:history="1">
        <w:r w:rsidR="003A160D" w:rsidRPr="00D91BA3">
          <w:rPr>
            <w:rFonts w:ascii="Arial" w:hAnsi="Arial" w:cs="Arial"/>
          </w:rPr>
          <w:t>Bien foncier</w:t>
        </w:r>
      </w:hyperlink>
    </w:p>
    <w:p w:rsidR="003A160D" w:rsidRPr="00D91BA3" w:rsidRDefault="00C74851" w:rsidP="003A160D">
      <w:pPr>
        <w:pStyle w:val="Prrafodelista"/>
        <w:ind w:firstLine="0"/>
        <w:rPr>
          <w:rFonts w:ascii="Arial" w:hAnsi="Arial" w:cs="Arial"/>
        </w:rPr>
      </w:pPr>
      <w:hyperlink r:id="rId90" w:tooltip="Bien immobilier" w:history="1">
        <w:r w:rsidR="003A160D" w:rsidRPr="00D91BA3">
          <w:rPr>
            <w:rFonts w:ascii="Arial" w:hAnsi="Arial" w:cs="Arial"/>
          </w:rPr>
          <w:t>Bien immobilier</w:t>
        </w:r>
      </w:hyperlink>
    </w:p>
    <w:p w:rsidR="003A160D" w:rsidRPr="00D91BA3" w:rsidRDefault="00C74851" w:rsidP="003A160D">
      <w:pPr>
        <w:pStyle w:val="Prrafodelista"/>
        <w:ind w:firstLine="0"/>
        <w:rPr>
          <w:rFonts w:ascii="Arial" w:hAnsi="Arial" w:cs="Arial"/>
        </w:rPr>
      </w:pPr>
      <w:hyperlink r:id="rId91" w:tooltip="Bloc d'immeubles (page inexistante)" w:history="1">
        <w:r w:rsidR="003A160D" w:rsidRPr="00D91BA3">
          <w:rPr>
            <w:rFonts w:ascii="Arial" w:hAnsi="Arial" w:cs="Arial"/>
          </w:rPr>
          <w:t>Bloc d'immeubles</w:t>
        </w:r>
      </w:hyperlink>
    </w:p>
    <w:p w:rsidR="003A160D" w:rsidRPr="00D91BA3" w:rsidRDefault="00C74851" w:rsidP="003A160D">
      <w:pPr>
        <w:pStyle w:val="Prrafodelista"/>
        <w:ind w:firstLine="0"/>
        <w:rPr>
          <w:rFonts w:ascii="Arial" w:hAnsi="Arial" w:cs="Arial"/>
        </w:rPr>
      </w:pPr>
      <w:hyperlink r:id="rId92" w:tooltip="Bulle immobilière" w:history="1">
        <w:r w:rsidR="003A160D" w:rsidRPr="00D91BA3">
          <w:rPr>
            <w:rFonts w:ascii="Arial" w:hAnsi="Arial" w:cs="Arial"/>
          </w:rPr>
          <w:t>Bulle immobilière</w:t>
        </w:r>
      </w:hyperlink>
    </w:p>
    <w:p w:rsidR="003A160D" w:rsidRPr="00D91BA3" w:rsidRDefault="00C74851" w:rsidP="003A160D">
      <w:pPr>
        <w:pStyle w:val="Prrafodelista"/>
        <w:ind w:firstLine="0"/>
        <w:rPr>
          <w:rFonts w:ascii="Arial" w:hAnsi="Arial" w:cs="Arial"/>
        </w:rPr>
      </w:pPr>
      <w:hyperlink r:id="rId93" w:tooltip="Bureau (immobilier)" w:history="1">
        <w:r w:rsidR="003A160D" w:rsidRPr="00D91BA3">
          <w:rPr>
            <w:rFonts w:ascii="Arial" w:hAnsi="Arial" w:cs="Arial"/>
          </w:rPr>
          <w:t>Bureau (immobilier)</w:t>
        </w:r>
      </w:hyperlink>
    </w:p>
    <w:p w:rsidR="003A160D" w:rsidRPr="00D91BA3" w:rsidRDefault="003A160D" w:rsidP="003A160D">
      <w:pPr>
        <w:pStyle w:val="Prrafodelista"/>
        <w:ind w:firstLine="0"/>
        <w:rPr>
          <w:rFonts w:ascii="Arial" w:hAnsi="Arial" w:cs="Arial"/>
        </w:rPr>
      </w:pPr>
    </w:p>
    <w:p w:rsidR="003A160D" w:rsidRPr="00D91BA3" w:rsidRDefault="00C74851" w:rsidP="003A160D">
      <w:pPr>
        <w:pStyle w:val="Prrafodelista"/>
        <w:ind w:firstLine="0"/>
        <w:rPr>
          <w:rFonts w:ascii="Arial" w:hAnsi="Arial" w:cs="Arial"/>
        </w:rPr>
      </w:pPr>
      <w:hyperlink r:id="rId94" w:tooltip="Cadastre" w:history="1">
        <w:r w:rsidR="003A160D" w:rsidRPr="00D91BA3">
          <w:rPr>
            <w:rFonts w:ascii="Arial" w:hAnsi="Arial" w:cs="Arial"/>
          </w:rPr>
          <w:t>Cadastre</w:t>
        </w:r>
      </w:hyperlink>
    </w:p>
    <w:p w:rsidR="003A160D" w:rsidRPr="00D91BA3" w:rsidRDefault="00C74851" w:rsidP="003A160D">
      <w:pPr>
        <w:pStyle w:val="Prrafodelista"/>
        <w:ind w:firstLine="0"/>
        <w:rPr>
          <w:rFonts w:ascii="Arial" w:hAnsi="Arial" w:cs="Arial"/>
        </w:rPr>
      </w:pPr>
      <w:hyperlink r:id="rId95" w:tooltip="Carte communale" w:history="1">
        <w:r w:rsidR="003A160D" w:rsidRPr="00D91BA3">
          <w:rPr>
            <w:rFonts w:ascii="Arial" w:hAnsi="Arial" w:cs="Arial"/>
          </w:rPr>
          <w:t>Carte communale</w:t>
        </w:r>
      </w:hyperlink>
      <w:r w:rsidR="003A160D" w:rsidRPr="00D91BA3">
        <w:rPr>
          <w:rFonts w:ascii="Arial" w:hAnsi="Arial" w:cs="Arial"/>
        </w:rPr>
        <w:t xml:space="preserve"> (France)</w:t>
      </w:r>
    </w:p>
    <w:p w:rsidR="003A160D" w:rsidRPr="00D91BA3" w:rsidRDefault="00C74851" w:rsidP="003A160D">
      <w:pPr>
        <w:pStyle w:val="Prrafodelista"/>
        <w:ind w:firstLine="0"/>
        <w:rPr>
          <w:rFonts w:ascii="Arial" w:hAnsi="Arial" w:cs="Arial"/>
        </w:rPr>
      </w:pPr>
      <w:hyperlink r:id="rId96" w:tooltip="Caution solidaire d’un particulier" w:history="1">
        <w:r w:rsidR="003A160D" w:rsidRPr="00D91BA3">
          <w:rPr>
            <w:rFonts w:ascii="Arial" w:hAnsi="Arial" w:cs="Arial"/>
          </w:rPr>
          <w:t>Caution solidaire d’un particulier</w:t>
        </w:r>
      </w:hyperlink>
    </w:p>
    <w:p w:rsidR="003A160D" w:rsidRPr="00D91BA3" w:rsidRDefault="00C74851" w:rsidP="003A160D">
      <w:pPr>
        <w:pStyle w:val="Prrafodelista"/>
        <w:ind w:firstLine="0"/>
        <w:rPr>
          <w:rFonts w:ascii="Arial" w:hAnsi="Arial" w:cs="Arial"/>
        </w:rPr>
      </w:pPr>
      <w:hyperlink r:id="rId97" w:tooltip="Cautionnement" w:history="1">
        <w:r w:rsidR="003A160D" w:rsidRPr="00D91BA3">
          <w:rPr>
            <w:rFonts w:ascii="Arial" w:hAnsi="Arial" w:cs="Arial"/>
          </w:rPr>
          <w:t>Cautionnement</w:t>
        </w:r>
      </w:hyperlink>
    </w:p>
    <w:p w:rsidR="003A160D" w:rsidRPr="00D91BA3" w:rsidRDefault="00C74851" w:rsidP="003A160D">
      <w:pPr>
        <w:pStyle w:val="Prrafodelista"/>
        <w:ind w:firstLine="0"/>
        <w:rPr>
          <w:rFonts w:ascii="Arial" w:hAnsi="Arial" w:cs="Arial"/>
        </w:rPr>
      </w:pPr>
      <w:hyperlink r:id="rId98" w:tooltip="Centre d'affaires" w:history="1">
        <w:r w:rsidR="003A160D" w:rsidRPr="00D91BA3">
          <w:rPr>
            <w:rFonts w:ascii="Arial" w:hAnsi="Arial" w:cs="Arial"/>
          </w:rPr>
          <w:t>Centre d'affaires</w:t>
        </w:r>
      </w:hyperlink>
    </w:p>
    <w:p w:rsidR="003A160D" w:rsidRPr="00D91BA3" w:rsidRDefault="00C74851" w:rsidP="003A160D">
      <w:pPr>
        <w:pStyle w:val="Prrafodelista"/>
        <w:ind w:firstLine="0"/>
        <w:rPr>
          <w:rFonts w:ascii="Arial" w:hAnsi="Arial" w:cs="Arial"/>
        </w:rPr>
      </w:pPr>
      <w:hyperlink r:id="rId99" w:tooltip="Chambre d'hôtes" w:history="1">
        <w:r w:rsidR="003A160D" w:rsidRPr="00D91BA3">
          <w:rPr>
            <w:rFonts w:ascii="Arial" w:hAnsi="Arial" w:cs="Arial"/>
          </w:rPr>
          <w:t>Chambre d'hôtes</w:t>
        </w:r>
      </w:hyperlink>
    </w:p>
    <w:p w:rsidR="003A160D" w:rsidRPr="00D91BA3" w:rsidRDefault="003A160D" w:rsidP="003A160D">
      <w:pPr>
        <w:rPr>
          <w:rFonts w:ascii="Arial" w:hAnsi="Arial" w:cs="Arial"/>
        </w:rPr>
      </w:pPr>
      <w:bookmarkStart w:id="105" w:name="glo102"/>
      <w:bookmarkEnd w:id="105"/>
      <w:r w:rsidRPr="00D91BA3">
        <w:rPr>
          <w:rFonts w:ascii="Arial" w:hAnsi="Arial" w:cs="Arial"/>
        </w:rPr>
        <w:t> </w:t>
      </w:r>
      <w:proofErr w:type="spellStart"/>
      <w:r w:rsidRPr="00D91BA3">
        <w:rPr>
          <w:rFonts w:ascii="Arial" w:hAnsi="Arial" w:cs="Arial"/>
        </w:rPr>
        <w:t>C.i.l</w:t>
      </w:r>
      <w:proofErr w:type="spellEnd"/>
      <w:r w:rsidRPr="00D91BA3">
        <w:rPr>
          <w:rFonts w:ascii="Arial" w:hAnsi="Arial" w:cs="Arial"/>
        </w:rPr>
        <w:t xml:space="preserve">. </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Comité Interprofessionnel du Logement qui collecte et gère les fonds du 1% logement.</w:t>
      </w:r>
    </w:p>
    <w:p w:rsidR="003A160D" w:rsidRPr="00D91BA3" w:rsidRDefault="003A160D" w:rsidP="003A160D">
      <w:pPr>
        <w:rPr>
          <w:rFonts w:ascii="Arial" w:hAnsi="Arial" w:cs="Arial"/>
        </w:rPr>
      </w:pPr>
      <w:bookmarkStart w:id="106" w:name="glo101"/>
      <w:bookmarkEnd w:id="106"/>
      <w:r w:rsidRPr="00D91BA3">
        <w:rPr>
          <w:rFonts w:ascii="Arial" w:hAnsi="Arial" w:cs="Arial"/>
        </w:rPr>
        <w:t> Caution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Engagement pris par un tiers de couvrir, en cas de défaillance du locataire, les paiements des loyers, en lieu et place de celui-ci.</w:t>
      </w:r>
    </w:p>
    <w:p w:rsidR="003A160D" w:rsidRPr="00D91BA3" w:rsidRDefault="003A160D" w:rsidP="003A160D">
      <w:pPr>
        <w:rPr>
          <w:rFonts w:ascii="Arial" w:hAnsi="Arial" w:cs="Arial"/>
        </w:rPr>
      </w:pPr>
      <w:bookmarkStart w:id="107" w:name="glo103"/>
      <w:bookmarkEnd w:id="107"/>
      <w:r w:rsidRPr="00D91BA3">
        <w:rPr>
          <w:rFonts w:ascii="Arial" w:hAnsi="Arial" w:cs="Arial"/>
        </w:rPr>
        <w:t> Commissions d’attribution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Composées de représentants du bailleur, de représentants d’associations de locataires et du maire de la commune concernée, ces commissions attribuent les logements à partir des dossiers de candidatures fournis par les </w:t>
      </w:r>
      <w:proofErr w:type="spellStart"/>
      <w:r w:rsidRPr="00D91BA3">
        <w:rPr>
          <w:rFonts w:ascii="Arial" w:hAnsi="Arial" w:cs="Arial"/>
          <w:sz w:val="22"/>
          <w:szCs w:val="22"/>
          <w:lang w:val="fr-FR"/>
        </w:rPr>
        <w:t>désignataires</w:t>
      </w:r>
      <w:proofErr w:type="spellEnd"/>
      <w:r w:rsidRPr="00D91BA3">
        <w:rPr>
          <w:rFonts w:ascii="Arial" w:hAnsi="Arial" w:cs="Arial"/>
          <w:sz w:val="22"/>
          <w:szCs w:val="22"/>
          <w:lang w:val="fr-FR"/>
        </w:rPr>
        <w:t xml:space="preserve"> de logements sociaux. Ils sont essentiellement composés des services logement des communes et des préfectures ainsi que des entreprises qui ont réservé des logements pour leurs salariés. Ces commissions étudient notamment les ressources des candidats (salaires, allocations, pensions) pour vérifier qu’elles ne dépassent pas le plafond autorisé par la loi ouvrant l’accès au logement social.</w:t>
      </w:r>
    </w:p>
    <w:p w:rsidR="003A160D" w:rsidRPr="00D91BA3" w:rsidRDefault="003A160D" w:rsidP="003A160D">
      <w:pPr>
        <w:rPr>
          <w:rFonts w:ascii="Arial" w:hAnsi="Arial" w:cs="Arial"/>
        </w:rPr>
      </w:pPr>
      <w:bookmarkStart w:id="108" w:name="glo104"/>
      <w:bookmarkEnd w:id="108"/>
      <w:r w:rsidRPr="00D91BA3">
        <w:rPr>
          <w:rFonts w:ascii="Arial" w:hAnsi="Arial" w:cs="Arial"/>
        </w:rPr>
        <w:t> Concertation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La loi Solidarité et Renouvellement Urbain prévoit de nouvelles modalités concernant les dispositifs de </w:t>
      </w:r>
      <w:bookmarkStart w:id="109" w:name="mot104"/>
      <w:r w:rsidR="00C74851" w:rsidRPr="00D91BA3">
        <w:rPr>
          <w:rFonts w:ascii="Arial" w:hAnsi="Arial" w:cs="Arial"/>
          <w:sz w:val="22"/>
          <w:szCs w:val="22"/>
          <w:lang w:val="fr-FR"/>
        </w:rPr>
        <w:fldChar w:fldCharType="begin"/>
      </w:r>
      <w:r w:rsidRPr="00D91BA3">
        <w:rPr>
          <w:rFonts w:ascii="Arial" w:hAnsi="Arial" w:cs="Arial"/>
          <w:sz w:val="22"/>
          <w:szCs w:val="22"/>
          <w:lang w:val="fr-FR"/>
        </w:rPr>
        <w:instrText xml:space="preserve"> HYPERLINK "http://www.france-habitation.fr/spip.php?mot104" </w:instrText>
      </w:r>
      <w:r w:rsidR="00C74851" w:rsidRPr="00D91BA3">
        <w:rPr>
          <w:rFonts w:ascii="Arial" w:hAnsi="Arial" w:cs="Arial"/>
          <w:sz w:val="22"/>
          <w:szCs w:val="22"/>
          <w:lang w:val="fr-FR"/>
        </w:rPr>
        <w:fldChar w:fldCharType="separate"/>
      </w:r>
      <w:r w:rsidRPr="00D91BA3">
        <w:rPr>
          <w:rStyle w:val="glmot"/>
          <w:rFonts w:ascii="Arial" w:hAnsi="Arial" w:cs="Arial"/>
          <w:color w:val="0000FF"/>
          <w:sz w:val="22"/>
          <w:szCs w:val="22"/>
          <w:u w:val="single"/>
          <w:lang w:val="fr-FR"/>
        </w:rPr>
        <w:t>concertation</w:t>
      </w:r>
      <w:r w:rsidR="00C74851" w:rsidRPr="00D91BA3">
        <w:rPr>
          <w:rFonts w:ascii="Arial" w:hAnsi="Arial" w:cs="Arial"/>
          <w:sz w:val="22"/>
          <w:szCs w:val="22"/>
          <w:lang w:val="fr-FR"/>
        </w:rPr>
        <w:fldChar w:fldCharType="end"/>
      </w:r>
      <w:bookmarkEnd w:id="109"/>
      <w:r w:rsidRPr="00D91BA3">
        <w:rPr>
          <w:rFonts w:ascii="Arial" w:hAnsi="Arial" w:cs="Arial"/>
          <w:sz w:val="22"/>
          <w:szCs w:val="22"/>
          <w:lang w:val="fr-FR"/>
        </w:rPr>
        <w:t xml:space="preserve"> entre les gestionnaires de logements et les locataires via leurs représentants au sujet des différents aspects de la gestion des ensembles immobiliers, des projets de travaux d’amélioration ou de construction/démolition et plus généralement toute mesure touchant aux conditions d’habitat et au cadre de vie.</w:t>
      </w:r>
    </w:p>
    <w:p w:rsidR="003A160D" w:rsidRPr="00D91BA3" w:rsidRDefault="003A160D" w:rsidP="003A160D">
      <w:pPr>
        <w:rPr>
          <w:rFonts w:ascii="Arial" w:hAnsi="Arial" w:cs="Arial"/>
        </w:rPr>
      </w:pPr>
      <w:bookmarkStart w:id="110" w:name="glo105"/>
      <w:bookmarkEnd w:id="110"/>
      <w:r w:rsidRPr="00D91BA3">
        <w:rPr>
          <w:rFonts w:ascii="Arial" w:hAnsi="Arial" w:cs="Arial"/>
        </w:rPr>
        <w:t xml:space="preserve"> Conventionnement </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Il consiste, pour des propriétaires de logements locatifs (parc public et privé), à signer une convention avec l’Etat, selon laquelle ils s’engagent pendant une période minimale à louer le ou les logements concernés à des ménages dont les revenus ne dépassent pas un certain plafond ; ces ménages peuvent bénéficier de l’APL (Aide Personnalisée au Logement).</w:t>
      </w:r>
    </w:p>
    <w:p w:rsidR="00981AF2" w:rsidRPr="00D91BA3" w:rsidRDefault="00C74851" w:rsidP="00981AF2">
      <w:pPr>
        <w:pStyle w:val="Prrafodelista"/>
        <w:ind w:firstLine="0"/>
        <w:rPr>
          <w:rFonts w:ascii="Arial" w:hAnsi="Arial" w:cs="Arial"/>
        </w:rPr>
      </w:pPr>
      <w:hyperlink r:id="rId100" w:tooltip="Coefficient d'occupation des sols" w:history="1">
        <w:r w:rsidR="00981AF2" w:rsidRPr="00D91BA3">
          <w:rPr>
            <w:rFonts w:ascii="Arial" w:hAnsi="Arial" w:cs="Arial"/>
          </w:rPr>
          <w:t>Coefficient d'occupation des sols</w:t>
        </w:r>
      </w:hyperlink>
      <w:r w:rsidR="00981AF2" w:rsidRPr="00D91BA3">
        <w:rPr>
          <w:rFonts w:ascii="Arial" w:hAnsi="Arial" w:cs="Arial"/>
        </w:rPr>
        <w:t> : (COS) (France)</w:t>
      </w:r>
    </w:p>
    <w:p w:rsidR="00981AF2" w:rsidRPr="00D91BA3" w:rsidRDefault="00C74851" w:rsidP="00981AF2">
      <w:pPr>
        <w:pStyle w:val="Prrafodelista"/>
        <w:ind w:firstLine="0"/>
        <w:rPr>
          <w:rFonts w:ascii="Arial" w:hAnsi="Arial" w:cs="Arial"/>
        </w:rPr>
      </w:pPr>
      <w:hyperlink r:id="rId101" w:tooltip="Colocation" w:history="1">
        <w:r w:rsidR="00981AF2" w:rsidRPr="00D91BA3">
          <w:rPr>
            <w:rFonts w:ascii="Arial" w:hAnsi="Arial" w:cs="Arial"/>
          </w:rPr>
          <w:t>Colocation</w:t>
        </w:r>
      </w:hyperlink>
    </w:p>
    <w:p w:rsidR="00981AF2" w:rsidRPr="00D91BA3" w:rsidRDefault="00C74851" w:rsidP="00981AF2">
      <w:pPr>
        <w:pStyle w:val="Prrafodelista"/>
        <w:ind w:firstLine="0"/>
        <w:rPr>
          <w:rFonts w:ascii="Arial" w:hAnsi="Arial" w:cs="Arial"/>
        </w:rPr>
      </w:pPr>
      <w:hyperlink r:id="rId102" w:tooltip="Conseil syndical" w:history="1">
        <w:r w:rsidR="00981AF2" w:rsidRPr="00D91BA3">
          <w:rPr>
            <w:rFonts w:ascii="Arial" w:hAnsi="Arial" w:cs="Arial"/>
          </w:rPr>
          <w:t>Conseil syndical</w:t>
        </w:r>
      </w:hyperlink>
    </w:p>
    <w:p w:rsidR="00981AF2" w:rsidRPr="00D91BA3" w:rsidRDefault="00C74851" w:rsidP="00981AF2">
      <w:pPr>
        <w:pStyle w:val="Prrafodelista"/>
        <w:ind w:firstLine="0"/>
        <w:rPr>
          <w:rFonts w:ascii="Arial" w:hAnsi="Arial" w:cs="Arial"/>
        </w:rPr>
      </w:pPr>
      <w:hyperlink r:id="rId103" w:tooltip="Conservation des hypothèques" w:history="1">
        <w:r w:rsidR="00981AF2" w:rsidRPr="00D91BA3">
          <w:rPr>
            <w:rFonts w:ascii="Arial" w:hAnsi="Arial" w:cs="Arial"/>
          </w:rPr>
          <w:t>Conservation des hypothèques</w:t>
        </w:r>
      </w:hyperlink>
    </w:p>
    <w:p w:rsidR="00981AF2" w:rsidRPr="00D91BA3" w:rsidRDefault="00C74851" w:rsidP="00981AF2">
      <w:pPr>
        <w:pStyle w:val="Prrafodelista"/>
        <w:ind w:firstLine="0"/>
        <w:rPr>
          <w:rFonts w:ascii="Arial" w:hAnsi="Arial" w:cs="Arial"/>
        </w:rPr>
      </w:pPr>
      <w:hyperlink r:id="rId104" w:tooltip="Contrôle des loyers" w:history="1">
        <w:r w:rsidR="00981AF2" w:rsidRPr="00D91BA3">
          <w:rPr>
            <w:rFonts w:ascii="Arial" w:hAnsi="Arial" w:cs="Arial"/>
          </w:rPr>
          <w:t>Contrôle des loyers</w:t>
        </w:r>
      </w:hyperlink>
    </w:p>
    <w:p w:rsidR="00981AF2" w:rsidRPr="00D91BA3" w:rsidRDefault="00C74851" w:rsidP="00981AF2">
      <w:pPr>
        <w:pStyle w:val="Prrafodelista"/>
        <w:ind w:firstLine="0"/>
        <w:rPr>
          <w:rFonts w:ascii="Arial" w:hAnsi="Arial" w:cs="Arial"/>
        </w:rPr>
      </w:pPr>
      <w:hyperlink r:id="rId105" w:tooltip="Copropriété" w:history="1">
        <w:r w:rsidR="00981AF2" w:rsidRPr="00D91BA3">
          <w:rPr>
            <w:rFonts w:ascii="Arial" w:hAnsi="Arial" w:cs="Arial"/>
          </w:rPr>
          <w:t>Copropriété</w:t>
        </w:r>
      </w:hyperlink>
    </w:p>
    <w:p w:rsidR="00981AF2" w:rsidRPr="00D91BA3" w:rsidRDefault="00C74851" w:rsidP="00981AF2">
      <w:pPr>
        <w:pStyle w:val="Prrafodelista"/>
        <w:ind w:firstLine="0"/>
        <w:rPr>
          <w:rFonts w:ascii="Arial" w:hAnsi="Arial" w:cs="Arial"/>
        </w:rPr>
      </w:pPr>
      <w:hyperlink r:id="rId106" w:tooltip="Coût de remplacement" w:history="1">
        <w:r w:rsidR="00981AF2" w:rsidRPr="00D91BA3">
          <w:rPr>
            <w:rFonts w:ascii="Arial" w:hAnsi="Arial" w:cs="Arial"/>
          </w:rPr>
          <w:t>Coût de remplacement</w:t>
        </w:r>
      </w:hyperlink>
    </w:p>
    <w:p w:rsidR="00981AF2" w:rsidRPr="00D91BA3" w:rsidRDefault="00C74851" w:rsidP="00981AF2">
      <w:pPr>
        <w:pStyle w:val="Prrafodelista"/>
        <w:ind w:firstLine="0"/>
        <w:rPr>
          <w:rFonts w:ascii="Arial" w:hAnsi="Arial" w:cs="Arial"/>
        </w:rPr>
      </w:pPr>
      <w:hyperlink r:id="rId107" w:tooltip="Crédit immobilier" w:history="1">
        <w:r w:rsidR="00981AF2" w:rsidRPr="00D91BA3">
          <w:rPr>
            <w:rFonts w:ascii="Arial" w:hAnsi="Arial" w:cs="Arial"/>
          </w:rPr>
          <w:t>Crédit immobilier</w:t>
        </w:r>
      </w:hyperlink>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08" w:tooltip="Urbanisme sur dalle" w:history="1">
        <w:r w:rsidR="00981AF2" w:rsidRPr="00D91BA3">
          <w:rPr>
            <w:rFonts w:ascii="Arial" w:hAnsi="Arial" w:cs="Arial"/>
          </w:rPr>
          <w:t>Dalle (Urbanisme sur)</w:t>
        </w:r>
      </w:hyperlink>
    </w:p>
    <w:p w:rsidR="00981AF2" w:rsidRPr="00D91BA3" w:rsidRDefault="00C74851" w:rsidP="00981AF2">
      <w:pPr>
        <w:pStyle w:val="Prrafodelista"/>
        <w:ind w:firstLine="0"/>
        <w:rPr>
          <w:rFonts w:ascii="Arial" w:hAnsi="Arial" w:cs="Arial"/>
        </w:rPr>
      </w:pPr>
      <w:hyperlink r:id="rId109" w:tooltip="Dépréciation" w:history="1">
        <w:r w:rsidR="00981AF2" w:rsidRPr="00D91BA3">
          <w:rPr>
            <w:rFonts w:ascii="Arial" w:hAnsi="Arial" w:cs="Arial"/>
          </w:rPr>
          <w:t>Dépréciation</w:t>
        </w:r>
      </w:hyperlink>
    </w:p>
    <w:p w:rsidR="00981AF2" w:rsidRPr="00D91BA3" w:rsidRDefault="00C74851" w:rsidP="00981AF2">
      <w:pPr>
        <w:pStyle w:val="Prrafodelista"/>
        <w:ind w:firstLine="0"/>
        <w:rPr>
          <w:rFonts w:ascii="Arial" w:hAnsi="Arial" w:cs="Arial"/>
        </w:rPr>
      </w:pPr>
      <w:hyperlink r:id="rId110" w:tooltip="Dérogation (zonage)" w:history="1">
        <w:r w:rsidR="00981AF2" w:rsidRPr="00D91BA3">
          <w:rPr>
            <w:rFonts w:ascii="Arial" w:hAnsi="Arial" w:cs="Arial"/>
          </w:rPr>
          <w:t>Dérogation</w:t>
        </w:r>
      </w:hyperlink>
    </w:p>
    <w:p w:rsidR="00981AF2" w:rsidRPr="00D91BA3" w:rsidRDefault="00C74851" w:rsidP="00981AF2">
      <w:pPr>
        <w:pStyle w:val="Prrafodelista"/>
        <w:ind w:firstLine="0"/>
        <w:rPr>
          <w:rFonts w:ascii="Arial" w:hAnsi="Arial" w:cs="Arial"/>
        </w:rPr>
      </w:pPr>
      <w:hyperlink r:id="rId111" w:tooltip="Détérioration" w:history="1">
        <w:r w:rsidR="00981AF2" w:rsidRPr="00D91BA3">
          <w:rPr>
            <w:rFonts w:ascii="Arial" w:hAnsi="Arial" w:cs="Arial"/>
          </w:rPr>
          <w:t>Détérioration</w:t>
        </w:r>
      </w:hyperlink>
    </w:p>
    <w:p w:rsidR="00981AF2" w:rsidRPr="00D91BA3" w:rsidRDefault="00C74851" w:rsidP="00981AF2">
      <w:pPr>
        <w:pStyle w:val="Prrafodelista"/>
        <w:ind w:firstLine="0"/>
        <w:rPr>
          <w:rFonts w:ascii="Arial" w:hAnsi="Arial" w:cs="Arial"/>
        </w:rPr>
      </w:pPr>
      <w:hyperlink r:id="rId112" w:tooltip="Désuétude économique" w:history="1">
        <w:r w:rsidR="00981AF2" w:rsidRPr="00D91BA3">
          <w:rPr>
            <w:rFonts w:ascii="Arial" w:hAnsi="Arial" w:cs="Arial"/>
          </w:rPr>
          <w:t>Désuétude économique</w:t>
        </w:r>
      </w:hyperlink>
    </w:p>
    <w:p w:rsidR="00981AF2" w:rsidRPr="00D91BA3" w:rsidRDefault="00C74851" w:rsidP="00981AF2">
      <w:pPr>
        <w:pStyle w:val="Prrafodelista"/>
        <w:ind w:firstLine="0"/>
        <w:rPr>
          <w:rFonts w:ascii="Arial" w:hAnsi="Arial" w:cs="Arial"/>
        </w:rPr>
      </w:pPr>
      <w:hyperlink r:id="rId113" w:tooltip="Désuétude fonctionnelle" w:history="1">
        <w:r w:rsidR="00981AF2" w:rsidRPr="00D91BA3">
          <w:rPr>
            <w:rFonts w:ascii="Arial" w:hAnsi="Arial" w:cs="Arial"/>
          </w:rPr>
          <w:t>Désuétude fonctionnelle</w:t>
        </w:r>
      </w:hyperlink>
    </w:p>
    <w:p w:rsidR="00981AF2" w:rsidRPr="00D91BA3" w:rsidRDefault="00C74851" w:rsidP="00981AF2">
      <w:pPr>
        <w:pStyle w:val="Prrafodelista"/>
        <w:ind w:firstLine="0"/>
        <w:rPr>
          <w:rFonts w:ascii="Arial" w:hAnsi="Arial" w:cs="Arial"/>
        </w:rPr>
      </w:pPr>
      <w:hyperlink r:id="rId114" w:tooltip="Développement durable" w:history="1">
        <w:r w:rsidR="00981AF2" w:rsidRPr="00D91BA3">
          <w:rPr>
            <w:rFonts w:ascii="Arial" w:hAnsi="Arial" w:cs="Arial"/>
          </w:rPr>
          <w:t>Développement durable</w:t>
        </w:r>
      </w:hyperlink>
    </w:p>
    <w:p w:rsidR="00981AF2" w:rsidRPr="00D91BA3" w:rsidRDefault="00981AF2" w:rsidP="00981AF2">
      <w:pPr>
        <w:pStyle w:val="Prrafodelista"/>
        <w:ind w:firstLine="0"/>
        <w:rPr>
          <w:rFonts w:ascii="Arial" w:hAnsi="Arial" w:cs="Arial"/>
        </w:rPr>
      </w:pPr>
    </w:p>
    <w:p w:rsidR="003A160D" w:rsidRPr="00D91BA3" w:rsidRDefault="003A160D" w:rsidP="003A160D">
      <w:pPr>
        <w:rPr>
          <w:rFonts w:ascii="Arial" w:hAnsi="Arial" w:cs="Arial"/>
        </w:rPr>
      </w:pPr>
      <w:bookmarkStart w:id="111" w:name="glo106"/>
      <w:bookmarkEnd w:id="111"/>
      <w:r w:rsidRPr="00D91BA3">
        <w:rPr>
          <w:rFonts w:ascii="Arial" w:hAnsi="Arial" w:cs="Arial"/>
        </w:rPr>
        <w:t> </w:t>
      </w:r>
      <w:proofErr w:type="spellStart"/>
      <w:r w:rsidRPr="00D91BA3">
        <w:rPr>
          <w:rFonts w:ascii="Arial" w:hAnsi="Arial" w:cs="Arial"/>
        </w:rPr>
        <w:t>Dépot</w:t>
      </w:r>
      <w:proofErr w:type="spellEnd"/>
      <w:r w:rsidRPr="00D91BA3">
        <w:rPr>
          <w:rFonts w:ascii="Arial" w:hAnsi="Arial" w:cs="Arial"/>
        </w:rPr>
        <w:t xml:space="preserve"> de garantie</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C’est une somme qui est versée avant l’entrée du locataire dans les lieux. Son montant est fixé par le </w:t>
      </w:r>
      <w:hyperlink r:id="rId115" w:history="1">
        <w:r w:rsidRPr="00D91BA3">
          <w:rPr>
            <w:rStyle w:val="glmot"/>
            <w:rFonts w:ascii="Arial" w:hAnsi="Arial" w:cs="Arial"/>
            <w:color w:val="0000FF"/>
            <w:sz w:val="22"/>
            <w:szCs w:val="22"/>
            <w:u w:val="single"/>
            <w:lang w:val="fr-FR"/>
          </w:rPr>
          <w:t>bail</w:t>
        </w:r>
      </w:hyperlink>
      <w:bookmarkEnd w:id="100"/>
      <w:r w:rsidRPr="00D91BA3">
        <w:rPr>
          <w:rFonts w:ascii="Arial" w:hAnsi="Arial" w:cs="Arial"/>
          <w:sz w:val="22"/>
          <w:szCs w:val="22"/>
          <w:lang w:val="fr-FR"/>
        </w:rPr>
        <w:t>. Elle est restituée au moment du départ du locataire, déduction faite des sommes dues au titre des réparations locatives constatées lors de l’état des lieux de sortie et d’éventuelles dettes de loyer.</w:t>
      </w:r>
    </w:p>
    <w:p w:rsidR="00981AF2" w:rsidRPr="00D91BA3" w:rsidRDefault="00C74851" w:rsidP="00981AF2">
      <w:pPr>
        <w:pStyle w:val="Prrafodelista"/>
        <w:ind w:firstLine="0"/>
        <w:rPr>
          <w:rFonts w:ascii="Arial" w:hAnsi="Arial" w:cs="Arial"/>
        </w:rPr>
      </w:pPr>
      <w:hyperlink r:id="rId116" w:tooltip="Direction départementale de l'équipement" w:history="1">
        <w:r w:rsidR="00981AF2" w:rsidRPr="00D91BA3">
          <w:rPr>
            <w:rFonts w:ascii="Arial" w:hAnsi="Arial" w:cs="Arial"/>
          </w:rPr>
          <w:t>Direction départementale de l'équipement</w:t>
        </w:r>
      </w:hyperlink>
      <w:r w:rsidR="00981AF2" w:rsidRPr="00D91BA3">
        <w:rPr>
          <w:rFonts w:ascii="Arial" w:hAnsi="Arial" w:cs="Arial"/>
        </w:rPr>
        <w:t xml:space="preserve"> (DDE) (France)</w:t>
      </w:r>
    </w:p>
    <w:p w:rsidR="00981AF2" w:rsidRPr="00D91BA3" w:rsidRDefault="00C74851" w:rsidP="00981AF2">
      <w:pPr>
        <w:pStyle w:val="Prrafodelista"/>
        <w:ind w:firstLine="0"/>
        <w:rPr>
          <w:rFonts w:ascii="Arial" w:hAnsi="Arial" w:cs="Arial"/>
        </w:rPr>
      </w:pPr>
      <w:hyperlink r:id="rId117" w:tooltip="Domaine public en droit public français" w:history="1">
        <w:r w:rsidR="00981AF2" w:rsidRPr="00D91BA3">
          <w:rPr>
            <w:rFonts w:ascii="Arial" w:hAnsi="Arial" w:cs="Arial"/>
          </w:rPr>
          <w:t>Domaine public</w:t>
        </w:r>
      </w:hyperlink>
      <w:r w:rsidR="00981AF2" w:rsidRPr="00D91BA3">
        <w:rPr>
          <w:rFonts w:ascii="Arial" w:hAnsi="Arial" w:cs="Arial"/>
        </w:rPr>
        <w:t xml:space="preserve"> (France)</w:t>
      </w:r>
    </w:p>
    <w:p w:rsidR="00981AF2" w:rsidRPr="00D91BA3" w:rsidRDefault="00C74851" w:rsidP="00981AF2">
      <w:pPr>
        <w:pStyle w:val="Prrafodelista"/>
        <w:ind w:firstLine="0"/>
        <w:rPr>
          <w:rFonts w:ascii="Arial" w:hAnsi="Arial" w:cs="Arial"/>
        </w:rPr>
      </w:pPr>
      <w:hyperlink r:id="rId118" w:tooltip="Domotique" w:history="1">
        <w:r w:rsidR="00981AF2" w:rsidRPr="00D91BA3">
          <w:rPr>
            <w:rFonts w:ascii="Arial" w:hAnsi="Arial" w:cs="Arial"/>
          </w:rPr>
          <w:t>Domotique</w:t>
        </w:r>
      </w:hyperlink>
    </w:p>
    <w:p w:rsidR="00981AF2" w:rsidRPr="00D91BA3" w:rsidRDefault="00C74851" w:rsidP="00981AF2">
      <w:pPr>
        <w:pStyle w:val="Prrafodelista"/>
        <w:ind w:firstLine="0"/>
        <w:rPr>
          <w:rFonts w:ascii="Arial" w:hAnsi="Arial" w:cs="Arial"/>
        </w:rPr>
      </w:pPr>
      <w:hyperlink r:id="rId119" w:tooltip="Double vitrage" w:history="1">
        <w:r w:rsidR="00981AF2" w:rsidRPr="00D91BA3">
          <w:rPr>
            <w:rFonts w:ascii="Arial" w:hAnsi="Arial" w:cs="Arial"/>
          </w:rPr>
          <w:t>Double vitrage</w:t>
        </w:r>
      </w:hyperlink>
      <w:r w:rsidR="00981AF2" w:rsidRPr="00D91BA3">
        <w:rPr>
          <w:rFonts w:ascii="Arial" w:hAnsi="Arial" w:cs="Arial"/>
        </w:rPr>
        <w:t xml:space="preserve"> • </w:t>
      </w:r>
      <w:hyperlink r:id="rId120" w:tooltip="Double fenêtre" w:history="1">
        <w:r w:rsidR="00981AF2" w:rsidRPr="00D91BA3">
          <w:rPr>
            <w:rFonts w:ascii="Arial" w:hAnsi="Arial" w:cs="Arial"/>
          </w:rPr>
          <w:t>Double fenêtre</w:t>
        </w:r>
      </w:hyperlink>
    </w:p>
    <w:p w:rsidR="00981AF2" w:rsidRPr="00D91BA3" w:rsidRDefault="00C74851" w:rsidP="00981AF2">
      <w:pPr>
        <w:pStyle w:val="Prrafodelista"/>
        <w:ind w:firstLine="0"/>
        <w:rPr>
          <w:rFonts w:ascii="Arial" w:hAnsi="Arial" w:cs="Arial"/>
        </w:rPr>
      </w:pPr>
      <w:hyperlink r:id="rId121" w:tooltip="Droit au logement" w:history="1">
        <w:r w:rsidR="00981AF2" w:rsidRPr="00D91BA3">
          <w:rPr>
            <w:rFonts w:ascii="Arial" w:hAnsi="Arial" w:cs="Arial"/>
          </w:rPr>
          <w:t>Droit au logement</w:t>
        </w:r>
      </w:hyperlink>
    </w:p>
    <w:p w:rsidR="00981AF2" w:rsidRPr="00D91BA3" w:rsidRDefault="00C74851" w:rsidP="00981AF2">
      <w:pPr>
        <w:pStyle w:val="Prrafodelista"/>
        <w:ind w:firstLine="0"/>
        <w:rPr>
          <w:rFonts w:ascii="Arial" w:hAnsi="Arial" w:cs="Arial"/>
        </w:rPr>
      </w:pPr>
      <w:hyperlink r:id="rId122" w:tooltip="Droit de l'urbanisme en France" w:history="1">
        <w:r w:rsidR="00981AF2" w:rsidRPr="00D91BA3">
          <w:rPr>
            <w:rFonts w:ascii="Arial" w:hAnsi="Arial" w:cs="Arial"/>
          </w:rPr>
          <w:t>Droit de l'urbanisme en France</w:t>
        </w:r>
      </w:hyperlink>
    </w:p>
    <w:p w:rsidR="00981AF2" w:rsidRPr="00D91BA3" w:rsidRDefault="00C74851" w:rsidP="00981AF2">
      <w:pPr>
        <w:pStyle w:val="Prrafodelista"/>
        <w:ind w:firstLine="0"/>
        <w:rPr>
          <w:rFonts w:ascii="Arial" w:hAnsi="Arial" w:cs="Arial"/>
        </w:rPr>
      </w:pPr>
      <w:hyperlink r:id="rId123" w:tooltip="Droit de préemption" w:history="1">
        <w:r w:rsidR="00981AF2" w:rsidRPr="00D91BA3">
          <w:rPr>
            <w:rFonts w:ascii="Arial" w:hAnsi="Arial" w:cs="Arial"/>
          </w:rPr>
          <w:t>Droit de préemption</w:t>
        </w:r>
      </w:hyperlink>
    </w:p>
    <w:p w:rsidR="00981AF2" w:rsidRPr="00D91BA3" w:rsidRDefault="00C74851" w:rsidP="00981AF2">
      <w:pPr>
        <w:pStyle w:val="Prrafodelista"/>
        <w:ind w:firstLine="0"/>
        <w:rPr>
          <w:rFonts w:ascii="Arial" w:hAnsi="Arial" w:cs="Arial"/>
        </w:rPr>
      </w:pPr>
      <w:hyperlink r:id="rId124" w:tooltip="Droit de préemption urbain" w:history="1">
        <w:r w:rsidR="00981AF2" w:rsidRPr="00D91BA3">
          <w:rPr>
            <w:rFonts w:ascii="Arial" w:hAnsi="Arial" w:cs="Arial"/>
          </w:rPr>
          <w:t>Droit de préemption urbain</w:t>
        </w:r>
      </w:hyperlink>
      <w:r w:rsidR="00981AF2" w:rsidRPr="00D91BA3">
        <w:rPr>
          <w:rFonts w:ascii="Arial" w:hAnsi="Arial" w:cs="Arial"/>
        </w:rPr>
        <w:t xml:space="preserve"> (en France)</w:t>
      </w:r>
    </w:p>
    <w:p w:rsidR="00981AF2" w:rsidRPr="00D91BA3" w:rsidRDefault="00C74851" w:rsidP="00981AF2">
      <w:pPr>
        <w:pStyle w:val="Prrafodelista"/>
        <w:ind w:firstLine="0"/>
        <w:rPr>
          <w:rFonts w:ascii="Arial" w:hAnsi="Arial" w:cs="Arial"/>
        </w:rPr>
      </w:pPr>
      <w:hyperlink r:id="rId125" w:tooltip="Droit de propriété" w:history="1">
        <w:r w:rsidR="00981AF2" w:rsidRPr="00D91BA3">
          <w:rPr>
            <w:rFonts w:ascii="Arial" w:hAnsi="Arial" w:cs="Arial"/>
          </w:rPr>
          <w:t>Droit de propriété</w:t>
        </w:r>
      </w:hyperlink>
    </w:p>
    <w:p w:rsidR="00981AF2" w:rsidRPr="00D91BA3" w:rsidRDefault="00C74851" w:rsidP="00981AF2">
      <w:pPr>
        <w:pStyle w:val="Prrafodelista"/>
        <w:ind w:firstLine="0"/>
        <w:rPr>
          <w:rFonts w:ascii="Arial" w:hAnsi="Arial" w:cs="Arial"/>
        </w:rPr>
      </w:pPr>
      <w:hyperlink r:id="rId126" w:tooltip="Droit de propriété en France" w:history="1">
        <w:r w:rsidR="00981AF2" w:rsidRPr="00D91BA3">
          <w:rPr>
            <w:rFonts w:ascii="Arial" w:hAnsi="Arial" w:cs="Arial"/>
          </w:rPr>
          <w:t>Droit de propriété en France</w:t>
        </w:r>
      </w:hyperlink>
    </w:p>
    <w:p w:rsidR="00981AF2" w:rsidRPr="00D91BA3" w:rsidRDefault="00C74851" w:rsidP="00981AF2">
      <w:pPr>
        <w:pStyle w:val="Prrafodelista"/>
        <w:ind w:firstLine="0"/>
        <w:rPr>
          <w:rFonts w:ascii="Arial" w:hAnsi="Arial" w:cs="Arial"/>
        </w:rPr>
      </w:pPr>
      <w:hyperlink r:id="rId127" w:tooltip="Droit personnel" w:history="1">
        <w:r w:rsidR="00981AF2" w:rsidRPr="00D91BA3">
          <w:rPr>
            <w:rFonts w:ascii="Arial" w:hAnsi="Arial" w:cs="Arial"/>
          </w:rPr>
          <w:t>Droit personnel</w:t>
        </w:r>
      </w:hyperlink>
    </w:p>
    <w:p w:rsidR="00981AF2" w:rsidRPr="00D91BA3" w:rsidRDefault="00C74851" w:rsidP="00981AF2">
      <w:pPr>
        <w:pStyle w:val="Prrafodelista"/>
        <w:ind w:firstLine="0"/>
        <w:rPr>
          <w:rFonts w:ascii="Arial" w:hAnsi="Arial" w:cs="Arial"/>
        </w:rPr>
      </w:pPr>
      <w:hyperlink r:id="rId128" w:tooltip="Droit réel" w:history="1">
        <w:r w:rsidR="00981AF2" w:rsidRPr="00D91BA3">
          <w:rPr>
            <w:rFonts w:ascii="Arial" w:hAnsi="Arial" w:cs="Arial"/>
          </w:rPr>
          <w:t>Droit réel</w:t>
        </w:r>
      </w:hyperlink>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29" w:tooltip="Écoconstruction" w:history="1">
        <w:proofErr w:type="spellStart"/>
        <w:r w:rsidR="00981AF2" w:rsidRPr="00D91BA3">
          <w:rPr>
            <w:rFonts w:ascii="Arial" w:hAnsi="Arial" w:cs="Arial"/>
          </w:rPr>
          <w:t>Écoconstruction</w:t>
        </w:r>
        <w:proofErr w:type="spellEnd"/>
      </w:hyperlink>
    </w:p>
    <w:p w:rsidR="00981AF2" w:rsidRPr="00D91BA3" w:rsidRDefault="00C74851" w:rsidP="00981AF2">
      <w:pPr>
        <w:pStyle w:val="Prrafodelista"/>
        <w:ind w:firstLine="0"/>
        <w:rPr>
          <w:rFonts w:ascii="Arial" w:hAnsi="Arial" w:cs="Arial"/>
        </w:rPr>
      </w:pPr>
      <w:hyperlink r:id="rId130" w:tooltip="Espace boisé classé" w:history="1">
        <w:r w:rsidR="00981AF2" w:rsidRPr="00D91BA3">
          <w:rPr>
            <w:rFonts w:ascii="Arial" w:hAnsi="Arial" w:cs="Arial"/>
          </w:rPr>
          <w:t>Espace boisé classé</w:t>
        </w:r>
      </w:hyperlink>
      <w:r w:rsidR="00981AF2" w:rsidRPr="00D91BA3">
        <w:rPr>
          <w:rFonts w:ascii="Arial" w:hAnsi="Arial" w:cs="Arial"/>
        </w:rPr>
        <w:t xml:space="preserve"> (EBC) (en France)</w:t>
      </w:r>
    </w:p>
    <w:p w:rsidR="00981AF2" w:rsidRPr="00D91BA3" w:rsidRDefault="00C74851" w:rsidP="00981AF2">
      <w:pPr>
        <w:pStyle w:val="Prrafodelista"/>
        <w:ind w:firstLine="0"/>
        <w:rPr>
          <w:rFonts w:ascii="Arial" w:hAnsi="Arial" w:cs="Arial"/>
        </w:rPr>
      </w:pPr>
      <w:hyperlink r:id="rId131" w:tooltip="Étalement urbain" w:history="1">
        <w:r w:rsidR="00981AF2" w:rsidRPr="00D91BA3">
          <w:rPr>
            <w:rFonts w:ascii="Arial" w:hAnsi="Arial" w:cs="Arial"/>
          </w:rPr>
          <w:t>Étalement urbain</w:t>
        </w:r>
      </w:hyperlink>
    </w:p>
    <w:p w:rsidR="00981AF2" w:rsidRPr="00D91BA3" w:rsidRDefault="00C74851" w:rsidP="00981AF2">
      <w:pPr>
        <w:pStyle w:val="Prrafodelista"/>
        <w:ind w:firstLine="0"/>
        <w:rPr>
          <w:rFonts w:ascii="Arial" w:hAnsi="Arial" w:cs="Arial"/>
        </w:rPr>
      </w:pPr>
      <w:hyperlink r:id="rId132" w:tooltip="Évaluation immobilière" w:history="1">
        <w:r w:rsidR="00981AF2" w:rsidRPr="00D91BA3">
          <w:rPr>
            <w:rFonts w:ascii="Arial" w:hAnsi="Arial" w:cs="Arial"/>
          </w:rPr>
          <w:t>Évaluation immobilière</w:t>
        </w:r>
      </w:hyperlink>
    </w:p>
    <w:p w:rsidR="00981AF2" w:rsidRPr="00D91BA3" w:rsidRDefault="00C74851" w:rsidP="00981AF2">
      <w:pPr>
        <w:pStyle w:val="Prrafodelista"/>
        <w:ind w:firstLine="0"/>
        <w:rPr>
          <w:rFonts w:ascii="Arial" w:hAnsi="Arial" w:cs="Arial"/>
        </w:rPr>
      </w:pPr>
      <w:hyperlink r:id="rId133" w:tooltip="Évaluation des risques-clients" w:history="1">
        <w:r w:rsidR="00981AF2" w:rsidRPr="00D91BA3">
          <w:rPr>
            <w:rFonts w:ascii="Arial" w:hAnsi="Arial" w:cs="Arial"/>
          </w:rPr>
          <w:t>Évaluation des risques-clients</w:t>
        </w:r>
      </w:hyperlink>
    </w:p>
    <w:p w:rsidR="003A160D" w:rsidRPr="00D91BA3" w:rsidRDefault="003A160D" w:rsidP="003A160D">
      <w:pPr>
        <w:rPr>
          <w:rFonts w:ascii="Arial" w:hAnsi="Arial" w:cs="Arial"/>
        </w:rPr>
      </w:pPr>
      <w:bookmarkStart w:id="112" w:name="ancreFJ"/>
      <w:r w:rsidRPr="00D91BA3">
        <w:rPr>
          <w:rFonts w:ascii="Arial" w:hAnsi="Arial" w:cs="Arial"/>
        </w:rPr>
        <w:t> </w:t>
      </w:r>
      <w:proofErr w:type="spellStart"/>
      <w:r w:rsidRPr="00D91BA3">
        <w:rPr>
          <w:rFonts w:ascii="Arial" w:hAnsi="Arial" w:cs="Arial"/>
        </w:rPr>
        <w:t>F.s.l</w:t>
      </w:r>
      <w:proofErr w:type="spellEnd"/>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Le Fonds de Solidarité Logement est destiné à aider les personnes et familles défavorisées à accéder à un logement indépendant ou à se maintenir dans les lieux en cas d’impayés locatifs, par l’octroi d’aides financières. Il prend également en charge les mesures d’accompagnement social liées au logement, nécessaires à l’insertion de ces personnes. Il a été transféré au Conseil Général en 2005.</w:t>
      </w:r>
    </w:p>
    <w:p w:rsidR="00981AF2" w:rsidRPr="00D91BA3" w:rsidRDefault="00C74851" w:rsidP="00981AF2">
      <w:pPr>
        <w:pStyle w:val="Prrafodelista"/>
        <w:ind w:firstLine="0"/>
        <w:rPr>
          <w:rFonts w:ascii="Arial" w:hAnsi="Arial" w:cs="Arial"/>
        </w:rPr>
      </w:pPr>
      <w:hyperlink r:id="rId134" w:tooltip="Facteur de localisation" w:history="1">
        <w:r w:rsidR="00981AF2" w:rsidRPr="00D91BA3">
          <w:rPr>
            <w:rFonts w:ascii="Arial" w:hAnsi="Arial" w:cs="Arial"/>
          </w:rPr>
          <w:t>Facteur de localisation</w:t>
        </w:r>
      </w:hyperlink>
    </w:p>
    <w:p w:rsidR="00981AF2" w:rsidRPr="00D91BA3" w:rsidRDefault="00C74851" w:rsidP="00981AF2">
      <w:pPr>
        <w:pStyle w:val="Prrafodelista"/>
        <w:ind w:firstLine="0"/>
        <w:rPr>
          <w:rFonts w:ascii="Arial" w:hAnsi="Arial" w:cs="Arial"/>
        </w:rPr>
      </w:pPr>
      <w:hyperlink r:id="rId135" w:tooltip="Frais de notaire" w:history="1">
        <w:r w:rsidR="00981AF2" w:rsidRPr="00D91BA3">
          <w:rPr>
            <w:rFonts w:ascii="Arial" w:hAnsi="Arial" w:cs="Arial"/>
          </w:rPr>
          <w:t>Frais de notaire</w:t>
        </w:r>
      </w:hyperlink>
    </w:p>
    <w:p w:rsidR="00981AF2" w:rsidRPr="00D91BA3" w:rsidRDefault="00C74851" w:rsidP="00981AF2">
      <w:pPr>
        <w:pStyle w:val="Prrafodelista"/>
        <w:ind w:firstLine="0"/>
        <w:rPr>
          <w:rFonts w:ascii="Arial" w:hAnsi="Arial" w:cs="Arial"/>
        </w:rPr>
      </w:pPr>
      <w:hyperlink r:id="rId136" w:tooltip="FNR" w:history="1">
        <w:r w:rsidR="00981AF2" w:rsidRPr="00D91BA3">
          <w:rPr>
            <w:rFonts w:ascii="Arial" w:hAnsi="Arial" w:cs="Arial"/>
          </w:rPr>
          <w:t>Frais de Notaire Réduits</w:t>
        </w:r>
      </w:hyperlink>
      <w:r w:rsidR="00981AF2" w:rsidRPr="00D91BA3">
        <w:rPr>
          <w:rFonts w:ascii="Arial" w:hAnsi="Arial" w:cs="Arial"/>
        </w:rPr>
        <w:t xml:space="preserve"> (FNR)</w:t>
      </w:r>
    </w:p>
    <w:p w:rsidR="003A160D" w:rsidRPr="00D91BA3" w:rsidRDefault="003A160D" w:rsidP="003A160D">
      <w:pPr>
        <w:rPr>
          <w:rFonts w:ascii="Arial" w:hAnsi="Arial" w:cs="Arial"/>
        </w:rPr>
      </w:pPr>
      <w:r w:rsidRPr="00D91BA3">
        <w:rPr>
          <w:rFonts w:ascii="Arial" w:hAnsi="Arial" w:cs="Arial"/>
        </w:rPr>
        <w:t xml:space="preserve"> Garantie </w:t>
      </w:r>
      <w:proofErr w:type="spellStart"/>
      <w:r w:rsidRPr="00D91BA3">
        <w:rPr>
          <w:rFonts w:ascii="Arial" w:hAnsi="Arial" w:cs="Arial"/>
        </w:rPr>
        <w:t>loca</w:t>
      </w:r>
      <w:proofErr w:type="spellEnd"/>
      <w:r w:rsidRPr="00D91BA3">
        <w:rPr>
          <w:rFonts w:ascii="Arial" w:hAnsi="Arial" w:cs="Arial"/>
        </w:rPr>
        <w:t>-</w:t>
      </w:r>
      <w:proofErr w:type="spellStart"/>
      <w:r w:rsidRPr="00D91BA3">
        <w:rPr>
          <w:rFonts w:ascii="Arial" w:hAnsi="Arial" w:cs="Arial"/>
        </w:rPr>
        <w:t>pass</w:t>
      </w:r>
      <w:proofErr w:type="spellEnd"/>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Garantie du paiement du loyer et des charges locatives pour aider à l’accès et au maintien dans le logement. Droit ouvert mis en place par le 1% logement.</w:t>
      </w:r>
    </w:p>
    <w:p w:rsidR="00981AF2" w:rsidRPr="00D91BA3" w:rsidRDefault="00C74851" w:rsidP="00981AF2">
      <w:pPr>
        <w:pStyle w:val="Prrafodelista"/>
        <w:ind w:firstLine="0"/>
        <w:rPr>
          <w:rFonts w:ascii="Arial" w:hAnsi="Arial" w:cs="Arial"/>
        </w:rPr>
      </w:pPr>
      <w:hyperlink r:id="rId137" w:tooltip="Garantie de prêt immobilier" w:history="1">
        <w:r w:rsidR="00981AF2" w:rsidRPr="00D91BA3">
          <w:rPr>
            <w:rFonts w:ascii="Arial" w:hAnsi="Arial" w:cs="Arial"/>
          </w:rPr>
          <w:t>Garantie de prêt immobilier</w:t>
        </w:r>
      </w:hyperlink>
    </w:p>
    <w:p w:rsidR="00981AF2" w:rsidRPr="00D91BA3" w:rsidRDefault="00C74851" w:rsidP="00981AF2">
      <w:pPr>
        <w:pStyle w:val="Prrafodelista"/>
        <w:ind w:firstLine="0"/>
        <w:rPr>
          <w:rFonts w:ascii="Arial" w:hAnsi="Arial" w:cs="Arial"/>
        </w:rPr>
      </w:pPr>
      <w:hyperlink r:id="rId138" w:tooltip="Géographie des bureaux" w:history="1">
        <w:r w:rsidR="00981AF2" w:rsidRPr="00D91BA3">
          <w:rPr>
            <w:rFonts w:ascii="Arial" w:hAnsi="Arial" w:cs="Arial"/>
          </w:rPr>
          <w:t>Géographie des bureaux</w:t>
        </w:r>
      </w:hyperlink>
    </w:p>
    <w:p w:rsidR="00981AF2" w:rsidRPr="00D91BA3" w:rsidRDefault="00C74851" w:rsidP="00981AF2">
      <w:pPr>
        <w:pStyle w:val="Prrafodelista"/>
        <w:ind w:firstLine="0"/>
        <w:rPr>
          <w:rFonts w:ascii="Arial" w:hAnsi="Arial" w:cs="Arial"/>
        </w:rPr>
      </w:pPr>
      <w:hyperlink r:id="rId139" w:tooltip="Gérant d'immeuble (page inexistante)" w:history="1">
        <w:r w:rsidR="00981AF2" w:rsidRPr="00D91BA3">
          <w:rPr>
            <w:rFonts w:ascii="Arial" w:hAnsi="Arial" w:cs="Arial"/>
          </w:rPr>
          <w:t>Gérant d'immeuble</w:t>
        </w:r>
      </w:hyperlink>
    </w:p>
    <w:p w:rsidR="00981AF2" w:rsidRPr="00D91BA3" w:rsidRDefault="00C74851" w:rsidP="00981AF2">
      <w:pPr>
        <w:pStyle w:val="Prrafodelista"/>
        <w:ind w:firstLine="0"/>
        <w:rPr>
          <w:rFonts w:ascii="Arial" w:hAnsi="Arial" w:cs="Arial"/>
        </w:rPr>
      </w:pPr>
      <w:hyperlink r:id="rId140" w:tooltip="Gestion immobilière" w:history="1">
        <w:r w:rsidR="00981AF2" w:rsidRPr="00D91BA3">
          <w:rPr>
            <w:rFonts w:ascii="Arial" w:hAnsi="Arial" w:cs="Arial"/>
          </w:rPr>
          <w:t>Gestion immobilière</w:t>
        </w:r>
      </w:hyperlink>
    </w:p>
    <w:p w:rsidR="00981AF2" w:rsidRPr="00D91BA3" w:rsidRDefault="00C74851" w:rsidP="00981AF2">
      <w:pPr>
        <w:pStyle w:val="Prrafodelista"/>
        <w:ind w:firstLine="0"/>
        <w:rPr>
          <w:rFonts w:ascii="Arial" w:hAnsi="Arial" w:cs="Arial"/>
        </w:rPr>
      </w:pPr>
      <w:hyperlink r:id="rId141" w:tooltip="Grand ensemble" w:history="1">
        <w:r w:rsidR="00981AF2" w:rsidRPr="00D91BA3">
          <w:rPr>
            <w:rFonts w:ascii="Arial" w:hAnsi="Arial" w:cs="Arial"/>
          </w:rPr>
          <w:t>Grand ensemble</w:t>
        </w:r>
      </w:hyperlink>
    </w:p>
    <w:p w:rsidR="00981AF2" w:rsidRPr="00D91BA3" w:rsidRDefault="00C74851" w:rsidP="00981AF2">
      <w:pPr>
        <w:pStyle w:val="Prrafodelista"/>
        <w:ind w:firstLine="0"/>
        <w:rPr>
          <w:rFonts w:ascii="Arial" w:hAnsi="Arial" w:cs="Arial"/>
        </w:rPr>
      </w:pPr>
      <w:hyperlink r:id="rId142" w:tooltip="Gratte-ciel" w:history="1">
        <w:r w:rsidR="00981AF2" w:rsidRPr="00D91BA3">
          <w:rPr>
            <w:rFonts w:ascii="Arial" w:hAnsi="Arial" w:cs="Arial"/>
          </w:rPr>
          <w:t>Gratte-ciel</w:t>
        </w:r>
      </w:hyperlink>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43" w:tooltip="Habitat passif" w:history="1">
        <w:r w:rsidR="00981AF2" w:rsidRPr="00D91BA3">
          <w:rPr>
            <w:rFonts w:ascii="Arial" w:hAnsi="Arial" w:cs="Arial"/>
          </w:rPr>
          <w:t>Habitat passif</w:t>
        </w:r>
      </w:hyperlink>
    </w:p>
    <w:p w:rsidR="00981AF2" w:rsidRPr="00D91BA3" w:rsidRDefault="00C74851" w:rsidP="00981AF2">
      <w:pPr>
        <w:pStyle w:val="Prrafodelista"/>
        <w:ind w:firstLine="0"/>
        <w:rPr>
          <w:rFonts w:ascii="Arial" w:hAnsi="Arial" w:cs="Arial"/>
        </w:rPr>
      </w:pPr>
      <w:hyperlink r:id="rId144" w:tooltip="Hangar" w:history="1">
        <w:r w:rsidR="00981AF2" w:rsidRPr="00D91BA3">
          <w:rPr>
            <w:rFonts w:ascii="Arial" w:hAnsi="Arial" w:cs="Arial"/>
          </w:rPr>
          <w:t>Hangar</w:t>
        </w:r>
      </w:hyperlink>
    </w:p>
    <w:p w:rsidR="00981AF2" w:rsidRPr="00D91BA3" w:rsidRDefault="00C74851" w:rsidP="00981AF2">
      <w:pPr>
        <w:pStyle w:val="Prrafodelista"/>
        <w:ind w:firstLine="0"/>
        <w:rPr>
          <w:rFonts w:ascii="Arial" w:hAnsi="Arial" w:cs="Arial"/>
        </w:rPr>
      </w:pPr>
      <w:hyperlink r:id="rId145" w:tooltip="Haute qualité environnementale" w:history="1">
        <w:r w:rsidR="00981AF2" w:rsidRPr="00D91BA3">
          <w:rPr>
            <w:rFonts w:ascii="Arial" w:hAnsi="Arial" w:cs="Arial"/>
          </w:rPr>
          <w:t>Haute qualité environnementale</w:t>
        </w:r>
      </w:hyperlink>
    </w:p>
    <w:p w:rsidR="00981AF2" w:rsidRPr="00D91BA3" w:rsidRDefault="00981AF2" w:rsidP="00981AF2">
      <w:pPr>
        <w:pStyle w:val="Prrafodelista"/>
        <w:ind w:firstLine="0"/>
        <w:rPr>
          <w:rFonts w:ascii="Arial" w:hAnsi="Arial" w:cs="Arial"/>
        </w:rPr>
      </w:pPr>
      <w:r w:rsidRPr="00D91BA3">
        <w:rPr>
          <w:rFonts w:ascii="Arial" w:hAnsi="Arial" w:cs="Arial"/>
        </w:rPr>
        <w:t>HSP, abréviation de "Hauteur Sous Plafond"</w:t>
      </w:r>
    </w:p>
    <w:p w:rsidR="00981AF2" w:rsidRPr="00D91BA3" w:rsidRDefault="00C74851" w:rsidP="00981AF2">
      <w:pPr>
        <w:pStyle w:val="Prrafodelista"/>
        <w:ind w:firstLine="0"/>
        <w:rPr>
          <w:rFonts w:ascii="Arial" w:hAnsi="Arial" w:cs="Arial"/>
        </w:rPr>
      </w:pPr>
      <w:hyperlink r:id="rId146" w:tooltip="Hypothèque" w:history="1">
        <w:r w:rsidR="00981AF2" w:rsidRPr="00D91BA3">
          <w:rPr>
            <w:rFonts w:ascii="Arial" w:hAnsi="Arial" w:cs="Arial"/>
          </w:rPr>
          <w:t>Hypothèque</w:t>
        </w:r>
      </w:hyperlink>
      <w:r w:rsidR="00981AF2" w:rsidRPr="00D91BA3">
        <w:rPr>
          <w:rFonts w:ascii="Arial" w:hAnsi="Arial" w:cs="Arial"/>
        </w:rPr>
        <w:t xml:space="preserve"> (France)</w:t>
      </w:r>
    </w:p>
    <w:p w:rsidR="00981AF2" w:rsidRPr="00D91BA3" w:rsidRDefault="00C74851" w:rsidP="00981AF2">
      <w:pPr>
        <w:pStyle w:val="Prrafodelista"/>
        <w:ind w:firstLine="0"/>
        <w:rPr>
          <w:rFonts w:ascii="Arial" w:hAnsi="Arial" w:cs="Arial"/>
        </w:rPr>
      </w:pPr>
      <w:hyperlink r:id="rId147" w:tooltip="Hypothèque rechargeable" w:history="1">
        <w:r w:rsidR="00981AF2" w:rsidRPr="00D91BA3">
          <w:rPr>
            <w:rFonts w:ascii="Arial" w:hAnsi="Arial" w:cs="Arial"/>
          </w:rPr>
          <w:t>Hypothèque rechargeable</w:t>
        </w:r>
      </w:hyperlink>
      <w:r w:rsidR="00981AF2" w:rsidRPr="00D91BA3">
        <w:rPr>
          <w:rFonts w:ascii="Arial" w:hAnsi="Arial" w:cs="Arial"/>
        </w:rPr>
        <w:t xml:space="preserve"> (France)</w:t>
      </w:r>
    </w:p>
    <w:p w:rsidR="00981AF2" w:rsidRPr="00D91BA3" w:rsidRDefault="00981AF2" w:rsidP="003A160D">
      <w:pPr>
        <w:pStyle w:val="NormalWeb"/>
        <w:rPr>
          <w:rFonts w:ascii="Arial" w:hAnsi="Arial" w:cs="Arial"/>
          <w:sz w:val="22"/>
          <w:szCs w:val="22"/>
          <w:lang w:val="fr-FR"/>
        </w:rPr>
      </w:pPr>
    </w:p>
    <w:p w:rsidR="003A160D" w:rsidRPr="00D91BA3" w:rsidRDefault="003A160D" w:rsidP="003A160D">
      <w:pPr>
        <w:rPr>
          <w:rFonts w:ascii="Arial" w:hAnsi="Arial" w:cs="Arial"/>
        </w:rPr>
      </w:pPr>
      <w:r w:rsidRPr="00D91BA3">
        <w:rPr>
          <w:rFonts w:ascii="Arial" w:hAnsi="Arial" w:cs="Arial"/>
        </w:rPr>
        <w:t> H.l.m.</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Une Habitation à Loyer Modéré (HLM) est un type de logement répondant à des normes administratives précises et destiné aux catégories sociales à revenus modestes.</w:t>
      </w:r>
    </w:p>
    <w:p w:rsidR="003A160D" w:rsidRPr="00D91BA3" w:rsidRDefault="00981AF2" w:rsidP="003A160D">
      <w:pPr>
        <w:rPr>
          <w:rFonts w:ascii="Arial" w:hAnsi="Arial" w:cs="Arial"/>
        </w:rPr>
      </w:pPr>
      <w:r w:rsidRPr="00D91BA3">
        <w:rPr>
          <w:rFonts w:ascii="Arial" w:hAnsi="Arial" w:cs="Arial"/>
        </w:rPr>
        <w:t> Immeubles à</w:t>
      </w:r>
      <w:r w:rsidR="003A160D" w:rsidRPr="00D91BA3">
        <w:rPr>
          <w:rFonts w:ascii="Arial" w:hAnsi="Arial" w:cs="Arial"/>
        </w:rPr>
        <w:t xml:space="preserve"> loyer normaux (</w:t>
      </w:r>
      <w:proofErr w:type="spellStart"/>
      <w:r w:rsidR="003A160D" w:rsidRPr="00D91BA3">
        <w:rPr>
          <w:rFonts w:ascii="Arial" w:hAnsi="Arial" w:cs="Arial"/>
        </w:rPr>
        <w:t>i.l.n</w:t>
      </w:r>
      <w:proofErr w:type="spellEnd"/>
      <w:r w:rsidR="003A160D"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Créée par la loi cadre de 1957 sur le logement, cette catégorie d’immeubles destinée aux catégories moyennes s’est développée en même temps que les HLM au cours des années 1960 et 1970.</w:t>
      </w:r>
    </w:p>
    <w:bookmarkEnd w:id="112"/>
    <w:p w:rsidR="003A160D" w:rsidRPr="00D91BA3" w:rsidRDefault="003A160D" w:rsidP="003A160D">
      <w:pPr>
        <w:rPr>
          <w:rFonts w:ascii="Arial" w:hAnsi="Arial" w:cs="Arial"/>
        </w:rPr>
      </w:pPr>
      <w:r w:rsidRPr="00D91BA3">
        <w:rPr>
          <w:rFonts w:ascii="Arial" w:hAnsi="Arial" w:cs="Arial"/>
        </w:rPr>
        <w:t> Impôts locaux</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Impôts perçus par les collectivités locales (communes, départements, régions). Ils sont de trois ordres : taxe d’habitation, taxe foncière sur les propriétés bâties et taxe foncière sur les propriétés non bâties.</w:t>
      </w:r>
    </w:p>
    <w:p w:rsidR="00981AF2" w:rsidRPr="00D91BA3" w:rsidRDefault="00C74851" w:rsidP="00981AF2">
      <w:pPr>
        <w:pStyle w:val="Prrafodelista"/>
        <w:ind w:firstLine="0"/>
        <w:rPr>
          <w:rFonts w:ascii="Arial" w:hAnsi="Arial" w:cs="Arial"/>
        </w:rPr>
      </w:pPr>
      <w:hyperlink r:id="rId148" w:tooltip="Immeuble" w:history="1">
        <w:r w:rsidR="00981AF2" w:rsidRPr="00D91BA3">
          <w:rPr>
            <w:rFonts w:ascii="Arial" w:hAnsi="Arial" w:cs="Arial"/>
          </w:rPr>
          <w:t>Immeuble</w:t>
        </w:r>
      </w:hyperlink>
    </w:p>
    <w:p w:rsidR="00981AF2" w:rsidRPr="00D91BA3" w:rsidRDefault="00C74851" w:rsidP="00981AF2">
      <w:pPr>
        <w:pStyle w:val="Prrafodelista"/>
        <w:ind w:firstLine="0"/>
        <w:rPr>
          <w:rFonts w:ascii="Arial" w:hAnsi="Arial" w:cs="Arial"/>
        </w:rPr>
      </w:pPr>
      <w:hyperlink r:id="rId149" w:tooltip="Immeuble d'habitation" w:history="1">
        <w:r w:rsidR="00981AF2" w:rsidRPr="00D91BA3">
          <w:rPr>
            <w:rFonts w:ascii="Arial" w:hAnsi="Arial" w:cs="Arial"/>
          </w:rPr>
          <w:t>Immeuble d'habitation</w:t>
        </w:r>
      </w:hyperlink>
    </w:p>
    <w:p w:rsidR="00981AF2" w:rsidRPr="00D91BA3" w:rsidRDefault="00C74851" w:rsidP="00981AF2">
      <w:pPr>
        <w:pStyle w:val="Prrafodelista"/>
        <w:ind w:firstLine="0"/>
        <w:rPr>
          <w:rFonts w:ascii="Arial" w:hAnsi="Arial" w:cs="Arial"/>
        </w:rPr>
      </w:pPr>
      <w:hyperlink r:id="rId150" w:tooltip="Immeuble de bureaux" w:history="1">
        <w:r w:rsidR="00981AF2" w:rsidRPr="00D91BA3">
          <w:rPr>
            <w:rFonts w:ascii="Arial" w:hAnsi="Arial" w:cs="Arial"/>
          </w:rPr>
          <w:t>Immeuble de bureaux</w:t>
        </w:r>
      </w:hyperlink>
    </w:p>
    <w:p w:rsidR="00981AF2" w:rsidRPr="00D91BA3" w:rsidRDefault="00C74851" w:rsidP="00981AF2">
      <w:pPr>
        <w:pStyle w:val="Prrafodelista"/>
        <w:ind w:firstLine="0"/>
        <w:rPr>
          <w:rFonts w:ascii="Arial" w:hAnsi="Arial" w:cs="Arial"/>
        </w:rPr>
      </w:pPr>
      <w:hyperlink r:id="rId151" w:tooltip="Immeuble de grande hauteur" w:history="1">
        <w:r w:rsidR="00981AF2" w:rsidRPr="00D91BA3">
          <w:rPr>
            <w:rFonts w:ascii="Arial" w:hAnsi="Arial" w:cs="Arial"/>
          </w:rPr>
          <w:t>Immeuble de grande hauteur</w:t>
        </w:r>
      </w:hyperlink>
      <w:r w:rsidR="00981AF2" w:rsidRPr="00D91BA3">
        <w:rPr>
          <w:rFonts w:ascii="Arial" w:hAnsi="Arial" w:cs="Arial"/>
        </w:rPr>
        <w:t xml:space="preserve"> (IGH) (France)</w:t>
      </w:r>
    </w:p>
    <w:p w:rsidR="00981AF2" w:rsidRPr="00D91BA3" w:rsidRDefault="00C74851" w:rsidP="00981AF2">
      <w:pPr>
        <w:pStyle w:val="Prrafodelista"/>
        <w:ind w:firstLine="0"/>
        <w:rPr>
          <w:rFonts w:ascii="Arial" w:hAnsi="Arial" w:cs="Arial"/>
        </w:rPr>
      </w:pPr>
      <w:hyperlink r:id="rId152" w:tooltip="Indice Case-Shiller" w:history="1">
        <w:r w:rsidR="00981AF2" w:rsidRPr="00D91BA3">
          <w:rPr>
            <w:rFonts w:ascii="Arial" w:hAnsi="Arial" w:cs="Arial"/>
          </w:rPr>
          <w:t>Indice Case-</w:t>
        </w:r>
        <w:proofErr w:type="spellStart"/>
        <w:r w:rsidR="00981AF2" w:rsidRPr="00D91BA3">
          <w:rPr>
            <w:rFonts w:ascii="Arial" w:hAnsi="Arial" w:cs="Arial"/>
          </w:rPr>
          <w:t>Shiller</w:t>
        </w:r>
        <w:proofErr w:type="spellEnd"/>
      </w:hyperlink>
    </w:p>
    <w:p w:rsidR="00981AF2" w:rsidRPr="00D91BA3" w:rsidRDefault="00C74851" w:rsidP="00981AF2">
      <w:pPr>
        <w:pStyle w:val="Prrafodelista"/>
        <w:ind w:firstLine="0"/>
        <w:rPr>
          <w:rFonts w:ascii="Arial" w:hAnsi="Arial" w:cs="Arial"/>
        </w:rPr>
      </w:pPr>
      <w:hyperlink r:id="rId153" w:tooltip="IPPD" w:history="1">
        <w:r w:rsidR="00981AF2" w:rsidRPr="00D91BA3">
          <w:rPr>
            <w:rFonts w:ascii="Arial" w:hAnsi="Arial" w:cs="Arial"/>
          </w:rPr>
          <w:t>Inscription de privilège de prêteur de deniers</w:t>
        </w:r>
      </w:hyperlink>
    </w:p>
    <w:p w:rsidR="00981AF2" w:rsidRPr="00D91BA3" w:rsidRDefault="00C74851" w:rsidP="00981AF2">
      <w:pPr>
        <w:pStyle w:val="Prrafodelista"/>
        <w:ind w:firstLine="0"/>
        <w:rPr>
          <w:rFonts w:ascii="Arial" w:hAnsi="Arial" w:cs="Arial"/>
        </w:rPr>
      </w:pPr>
      <w:hyperlink r:id="rId154" w:tooltip="Investissement immobilier locatif" w:history="1">
        <w:r w:rsidR="00981AF2" w:rsidRPr="00D91BA3">
          <w:rPr>
            <w:rFonts w:ascii="Arial" w:hAnsi="Arial" w:cs="Arial"/>
          </w:rPr>
          <w:t>Investissement immobilier locatif</w:t>
        </w:r>
      </w:hyperlink>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55" w:anchor="Juridique" w:tooltip="Jouissance" w:history="1">
        <w:r w:rsidR="00981AF2" w:rsidRPr="00D91BA3">
          <w:rPr>
            <w:rFonts w:ascii="Arial" w:hAnsi="Arial" w:cs="Arial"/>
          </w:rPr>
          <w:t>Jouissance</w:t>
        </w:r>
      </w:hyperlink>
    </w:p>
    <w:p w:rsidR="00981AF2" w:rsidRPr="00D91BA3" w:rsidRDefault="00C74851" w:rsidP="00981AF2">
      <w:pPr>
        <w:pStyle w:val="Prrafodelista"/>
        <w:ind w:firstLine="0"/>
        <w:rPr>
          <w:rFonts w:ascii="Arial" w:hAnsi="Arial" w:cs="Arial"/>
        </w:rPr>
      </w:pPr>
      <w:hyperlink r:id="rId156" w:tooltip="Jour de souffrance" w:history="1">
        <w:r w:rsidR="00981AF2" w:rsidRPr="00D91BA3">
          <w:rPr>
            <w:rFonts w:ascii="Arial" w:hAnsi="Arial" w:cs="Arial"/>
          </w:rPr>
          <w:t>Jour de souffrance</w:t>
        </w:r>
      </w:hyperlink>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57" w:tooltip="Livre foncier" w:history="1">
        <w:r w:rsidR="00981AF2" w:rsidRPr="00D91BA3">
          <w:rPr>
            <w:rFonts w:ascii="Arial" w:hAnsi="Arial" w:cs="Arial"/>
          </w:rPr>
          <w:t>Livre foncier</w:t>
        </w:r>
      </w:hyperlink>
      <w:r w:rsidR="00981AF2" w:rsidRPr="00D91BA3">
        <w:rPr>
          <w:rFonts w:ascii="Arial" w:hAnsi="Arial" w:cs="Arial"/>
        </w:rPr>
        <w:t xml:space="preserve"> (Alsace &amp; Moselle)</w:t>
      </w:r>
    </w:p>
    <w:p w:rsidR="00981AF2" w:rsidRPr="00D91BA3" w:rsidRDefault="00C74851" w:rsidP="00981AF2">
      <w:pPr>
        <w:pStyle w:val="Prrafodelista"/>
        <w:ind w:firstLine="0"/>
        <w:rPr>
          <w:rFonts w:ascii="Arial" w:hAnsi="Arial" w:cs="Arial"/>
        </w:rPr>
      </w:pPr>
      <w:hyperlink r:id="rId158" w:tooltip="LOCA-PASS" w:history="1">
        <w:r w:rsidR="00981AF2" w:rsidRPr="00D91BA3">
          <w:rPr>
            <w:rFonts w:ascii="Arial" w:hAnsi="Arial" w:cs="Arial"/>
          </w:rPr>
          <w:t>LOCA-PASS</w:t>
        </w:r>
      </w:hyperlink>
      <w:r w:rsidR="00981AF2" w:rsidRPr="00D91BA3">
        <w:rPr>
          <w:rFonts w:ascii="Arial" w:hAnsi="Arial" w:cs="Arial"/>
        </w:rPr>
        <w:t xml:space="preserve"> (France)</w:t>
      </w:r>
    </w:p>
    <w:p w:rsidR="00981AF2" w:rsidRPr="00D91BA3" w:rsidRDefault="00C74851" w:rsidP="00981AF2">
      <w:pPr>
        <w:pStyle w:val="Prrafodelista"/>
        <w:ind w:firstLine="0"/>
        <w:rPr>
          <w:rFonts w:ascii="Arial" w:hAnsi="Arial" w:cs="Arial"/>
        </w:rPr>
      </w:pPr>
      <w:hyperlink r:id="rId159" w:tooltip="Local d'habitation" w:history="1">
        <w:r w:rsidR="00981AF2" w:rsidRPr="00D91BA3">
          <w:rPr>
            <w:rFonts w:ascii="Arial" w:hAnsi="Arial" w:cs="Arial"/>
          </w:rPr>
          <w:t>Local d'habitation</w:t>
        </w:r>
      </w:hyperlink>
    </w:p>
    <w:p w:rsidR="00981AF2" w:rsidRPr="00D91BA3" w:rsidRDefault="00C74851" w:rsidP="00981AF2">
      <w:pPr>
        <w:pStyle w:val="Prrafodelista"/>
        <w:ind w:firstLine="0"/>
        <w:rPr>
          <w:rFonts w:ascii="Arial" w:hAnsi="Arial" w:cs="Arial"/>
        </w:rPr>
      </w:pPr>
      <w:hyperlink r:id="rId160" w:tooltip="Local commercial" w:history="1">
        <w:r w:rsidR="00981AF2" w:rsidRPr="00D91BA3">
          <w:rPr>
            <w:rFonts w:ascii="Arial" w:hAnsi="Arial" w:cs="Arial"/>
          </w:rPr>
          <w:t>Local commercial</w:t>
        </w:r>
      </w:hyperlink>
    </w:p>
    <w:p w:rsidR="00981AF2" w:rsidRPr="00D91BA3" w:rsidRDefault="00C74851" w:rsidP="00981AF2">
      <w:pPr>
        <w:pStyle w:val="Prrafodelista"/>
        <w:ind w:firstLine="0"/>
        <w:rPr>
          <w:rFonts w:ascii="Arial" w:hAnsi="Arial" w:cs="Arial"/>
        </w:rPr>
      </w:pPr>
      <w:hyperlink r:id="rId161" w:tooltip="Locataire" w:history="1">
        <w:r w:rsidR="00981AF2" w:rsidRPr="00D91BA3">
          <w:rPr>
            <w:rFonts w:ascii="Arial" w:hAnsi="Arial" w:cs="Arial"/>
          </w:rPr>
          <w:t>Locataire</w:t>
        </w:r>
      </w:hyperlink>
    </w:p>
    <w:p w:rsidR="00981AF2" w:rsidRPr="00D91BA3" w:rsidRDefault="00C74851" w:rsidP="00981AF2">
      <w:pPr>
        <w:pStyle w:val="Prrafodelista"/>
        <w:ind w:firstLine="0"/>
        <w:rPr>
          <w:rFonts w:ascii="Arial" w:hAnsi="Arial" w:cs="Arial"/>
        </w:rPr>
      </w:pPr>
      <w:hyperlink r:id="rId162" w:tooltip="Location saisonnière" w:history="1">
        <w:r w:rsidR="00981AF2" w:rsidRPr="00D91BA3">
          <w:rPr>
            <w:rFonts w:ascii="Arial" w:hAnsi="Arial" w:cs="Arial"/>
          </w:rPr>
          <w:t>Location saisonnière</w:t>
        </w:r>
      </w:hyperlink>
    </w:p>
    <w:p w:rsidR="00981AF2" w:rsidRPr="00D91BA3" w:rsidRDefault="00C74851" w:rsidP="00981AF2">
      <w:pPr>
        <w:pStyle w:val="Prrafodelista"/>
        <w:ind w:firstLine="0"/>
        <w:rPr>
          <w:rFonts w:ascii="Arial" w:hAnsi="Arial" w:cs="Arial"/>
        </w:rPr>
      </w:pPr>
      <w:hyperlink r:id="rId163" w:tooltip="Logement" w:history="1">
        <w:r w:rsidR="00981AF2" w:rsidRPr="00D91BA3">
          <w:rPr>
            <w:rFonts w:ascii="Arial" w:hAnsi="Arial" w:cs="Arial"/>
          </w:rPr>
          <w:t>Logement</w:t>
        </w:r>
      </w:hyperlink>
    </w:p>
    <w:p w:rsidR="00981AF2" w:rsidRPr="00D91BA3" w:rsidRDefault="00981AF2" w:rsidP="00981AF2">
      <w:pPr>
        <w:rPr>
          <w:rFonts w:ascii="Arial" w:hAnsi="Arial" w:cs="Arial"/>
        </w:rPr>
      </w:pPr>
      <w:r w:rsidRPr="00D91BA3">
        <w:rPr>
          <w:rFonts w:ascii="Arial" w:hAnsi="Arial" w:cs="Arial"/>
        </w:rPr>
        <w:t>Logement conventionne</w:t>
      </w:r>
    </w:p>
    <w:p w:rsidR="00981AF2" w:rsidRPr="00D91BA3" w:rsidRDefault="00981AF2" w:rsidP="00981AF2">
      <w:pPr>
        <w:pStyle w:val="NormalWeb"/>
        <w:rPr>
          <w:rFonts w:ascii="Arial" w:hAnsi="Arial" w:cs="Arial"/>
          <w:sz w:val="22"/>
          <w:szCs w:val="22"/>
          <w:lang w:val="fr-FR"/>
        </w:rPr>
      </w:pPr>
      <w:r w:rsidRPr="00D91BA3">
        <w:rPr>
          <w:rFonts w:ascii="Arial" w:hAnsi="Arial" w:cs="Arial"/>
          <w:sz w:val="22"/>
          <w:szCs w:val="22"/>
          <w:lang w:val="fr-FR"/>
        </w:rPr>
        <w:t>Logement dont l’acquisition, la construction ou la réhabilitation a fait l’objet d’une convention entre l’Etat et l’organisme HLM et ouvrant droit pour le locataire du logement concerné au bénéfice de l’APL.</w:t>
      </w:r>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numPr>
          <w:ilvl w:val="0"/>
          <w:numId w:val="5"/>
        </w:numPr>
        <w:rPr>
          <w:rFonts w:ascii="Arial" w:hAnsi="Arial" w:cs="Arial"/>
        </w:rPr>
      </w:pPr>
      <w:hyperlink r:id="rId164" w:tooltip="Logement social" w:history="1">
        <w:r w:rsidR="00981AF2" w:rsidRPr="00D91BA3">
          <w:rPr>
            <w:rFonts w:ascii="Arial" w:hAnsi="Arial" w:cs="Arial"/>
          </w:rPr>
          <w:t>Logement social</w:t>
        </w:r>
      </w:hyperlink>
      <w:r w:rsidR="00981AF2" w:rsidRPr="00D91BA3">
        <w:rPr>
          <w:rFonts w:ascii="Arial" w:hAnsi="Arial" w:cs="Arial"/>
        </w:rPr>
        <w:t xml:space="preserve"> </w:t>
      </w:r>
    </w:p>
    <w:p w:rsidR="00981AF2" w:rsidRPr="00D91BA3" w:rsidRDefault="00981AF2" w:rsidP="00981AF2">
      <w:pPr>
        <w:pStyle w:val="Prrafodelista"/>
        <w:ind w:firstLine="0"/>
        <w:rPr>
          <w:rFonts w:ascii="Arial" w:hAnsi="Arial" w:cs="Arial"/>
        </w:rPr>
      </w:pPr>
      <w:r w:rsidRPr="00D91BA3">
        <w:rPr>
          <w:rFonts w:ascii="Arial" w:hAnsi="Arial" w:cs="Arial"/>
          <w:color w:val="303030"/>
        </w:rPr>
        <w:lastRenderedPageBreak/>
        <w:t xml:space="preserve">Un </w:t>
      </w:r>
      <w:hyperlink r:id="rId165" w:history="1">
        <w:r w:rsidRPr="00D91BA3">
          <w:rPr>
            <w:rStyle w:val="Hipervnculo"/>
            <w:rFonts w:ascii="Arial" w:hAnsi="Arial" w:cs="Arial"/>
            <w:color w:val="303030"/>
          </w:rPr>
          <w:t>logement social</w:t>
        </w:r>
      </w:hyperlink>
      <w:r w:rsidRPr="00D91BA3">
        <w:rPr>
          <w:rFonts w:ascii="Arial" w:hAnsi="Arial" w:cs="Arial"/>
          <w:color w:val="303030"/>
        </w:rPr>
        <w:t xml:space="preserve"> est un </w:t>
      </w:r>
      <w:hyperlink r:id="rId166" w:history="1">
        <w:r w:rsidRPr="00D91BA3">
          <w:rPr>
            <w:rStyle w:val="Hipervnculo"/>
            <w:rFonts w:ascii="Arial" w:hAnsi="Arial" w:cs="Arial"/>
            <w:color w:val="303030"/>
          </w:rPr>
          <w:t>logement</w:t>
        </w:r>
      </w:hyperlink>
      <w:r w:rsidRPr="00D91BA3">
        <w:rPr>
          <w:rFonts w:ascii="Arial" w:hAnsi="Arial" w:cs="Arial"/>
          <w:color w:val="303030"/>
        </w:rPr>
        <w:t xml:space="preserve"> destiné, suite à une initiative publique ou privée, à des personnes à revenus modestes qui auraient des difficultés à se loger sur le marché libre. L'expression sert aussi à désigner le secteur économique constitué par ce </w:t>
      </w:r>
      <w:hyperlink r:id="rId167" w:history="1">
        <w:r w:rsidRPr="00D91BA3">
          <w:rPr>
            <w:rStyle w:val="Hipervnculo"/>
            <w:rFonts w:ascii="Arial" w:hAnsi="Arial" w:cs="Arial"/>
            <w:color w:val="303030"/>
          </w:rPr>
          <w:t>marché immobilier</w:t>
        </w:r>
      </w:hyperlink>
      <w:r w:rsidRPr="00D91BA3">
        <w:rPr>
          <w:rFonts w:ascii="Arial" w:hAnsi="Arial" w:cs="Arial"/>
          <w:color w:val="303030"/>
        </w:rPr>
        <w:t xml:space="preserve"> et les politiques d'économie sociale qui président à son administration.</w:t>
      </w:r>
      <w:r w:rsidRPr="00D91BA3">
        <w:rPr>
          <w:rFonts w:ascii="Arial" w:hAnsi="Arial" w:cs="Arial"/>
          <w:color w:val="303030"/>
        </w:rPr>
        <w:br/>
        <w:t xml:space="preserve">Il existe différents types de </w:t>
      </w:r>
      <w:hyperlink r:id="rId168" w:history="1">
        <w:r w:rsidRPr="00D91BA3">
          <w:rPr>
            <w:rStyle w:val="Hipervnculo"/>
            <w:rFonts w:ascii="Arial" w:hAnsi="Arial" w:cs="Arial"/>
            <w:color w:val="303030"/>
          </w:rPr>
          <w:t>logement social</w:t>
        </w:r>
      </w:hyperlink>
      <w:r w:rsidRPr="00D91BA3">
        <w:rPr>
          <w:rFonts w:ascii="Arial" w:hAnsi="Arial" w:cs="Arial"/>
          <w:color w:val="303030"/>
        </w:rPr>
        <w:t xml:space="preserve"> :</w:t>
      </w:r>
      <w:r w:rsidRPr="00D91BA3">
        <w:rPr>
          <w:rFonts w:ascii="Arial" w:hAnsi="Arial" w:cs="Arial"/>
          <w:color w:val="303030"/>
        </w:rPr>
        <w:br/>
        <w:t xml:space="preserve">- le </w:t>
      </w:r>
      <w:hyperlink r:id="rId169" w:history="1">
        <w:r w:rsidRPr="00D91BA3">
          <w:rPr>
            <w:rStyle w:val="Hipervnculo"/>
            <w:rFonts w:ascii="Arial" w:hAnsi="Arial" w:cs="Arial"/>
            <w:color w:val="303030"/>
          </w:rPr>
          <w:t>logement</w:t>
        </w:r>
      </w:hyperlink>
      <w:r w:rsidRPr="00D91BA3">
        <w:rPr>
          <w:rFonts w:ascii="Arial" w:hAnsi="Arial" w:cs="Arial"/>
          <w:color w:val="303030"/>
        </w:rPr>
        <w:t xml:space="preserve"> public de type </w:t>
      </w:r>
      <w:hyperlink r:id="rId170" w:history="1">
        <w:r w:rsidRPr="00D91BA3">
          <w:rPr>
            <w:rStyle w:val="Hipervnculo"/>
            <w:rFonts w:ascii="Arial" w:hAnsi="Arial" w:cs="Arial"/>
            <w:color w:val="303030"/>
          </w:rPr>
          <w:t>HLM</w:t>
        </w:r>
      </w:hyperlink>
      <w:r w:rsidRPr="00D91BA3">
        <w:rPr>
          <w:rFonts w:ascii="Arial" w:hAnsi="Arial" w:cs="Arial"/>
          <w:color w:val="303030"/>
        </w:rPr>
        <w:t xml:space="preserve"> (</w:t>
      </w:r>
      <w:hyperlink r:id="rId171" w:history="1">
        <w:r w:rsidRPr="00D91BA3">
          <w:rPr>
            <w:rStyle w:val="Hipervnculo"/>
            <w:rFonts w:ascii="Arial" w:hAnsi="Arial" w:cs="Arial"/>
            <w:color w:val="303030"/>
          </w:rPr>
          <w:t>habitation à loyer modéré</w:t>
        </w:r>
      </w:hyperlink>
      <w:r w:rsidRPr="00D91BA3">
        <w:rPr>
          <w:rFonts w:ascii="Arial" w:hAnsi="Arial" w:cs="Arial"/>
          <w:color w:val="303030"/>
        </w:rPr>
        <w:t xml:space="preserve">), </w:t>
      </w:r>
      <w:hyperlink r:id="rId172" w:history="1">
        <w:r w:rsidRPr="00D91BA3">
          <w:rPr>
            <w:rStyle w:val="Hipervnculo"/>
            <w:rFonts w:ascii="Arial" w:hAnsi="Arial" w:cs="Arial"/>
            <w:color w:val="303030"/>
          </w:rPr>
          <w:t>logement</w:t>
        </w:r>
      </w:hyperlink>
      <w:r w:rsidRPr="00D91BA3">
        <w:rPr>
          <w:rFonts w:ascii="Arial" w:hAnsi="Arial" w:cs="Arial"/>
          <w:color w:val="303030"/>
        </w:rPr>
        <w:t xml:space="preserve"> construit et géré par une administration publique et dont le </w:t>
      </w:r>
      <w:hyperlink r:id="rId173" w:history="1">
        <w:r w:rsidRPr="00D91BA3">
          <w:rPr>
            <w:rStyle w:val="Hipervnculo"/>
            <w:rFonts w:ascii="Arial" w:hAnsi="Arial" w:cs="Arial"/>
            <w:color w:val="303030"/>
          </w:rPr>
          <w:t>loyer</w:t>
        </w:r>
      </w:hyperlink>
      <w:r w:rsidRPr="00D91BA3">
        <w:rPr>
          <w:rFonts w:ascii="Arial" w:hAnsi="Arial" w:cs="Arial"/>
          <w:color w:val="303030"/>
        </w:rPr>
        <w:t xml:space="preserve"> est en pourcentage du revenu gagné par le locataire</w:t>
      </w:r>
      <w:r w:rsidRPr="00D91BA3">
        <w:rPr>
          <w:rFonts w:ascii="Arial" w:hAnsi="Arial" w:cs="Arial"/>
          <w:color w:val="303030"/>
        </w:rPr>
        <w:br/>
        <w:t xml:space="preserve">- le </w:t>
      </w:r>
      <w:hyperlink r:id="rId174" w:history="1">
        <w:r w:rsidRPr="00D91BA3">
          <w:rPr>
            <w:rStyle w:val="Hipervnculo"/>
            <w:rFonts w:ascii="Arial" w:hAnsi="Arial" w:cs="Arial"/>
            <w:color w:val="303030"/>
          </w:rPr>
          <w:t>logement</w:t>
        </w:r>
      </w:hyperlink>
      <w:r w:rsidRPr="00D91BA3">
        <w:rPr>
          <w:rFonts w:ascii="Arial" w:hAnsi="Arial" w:cs="Arial"/>
          <w:color w:val="303030"/>
        </w:rPr>
        <w:t xml:space="preserve"> subventionné, construit et parfois géré par l'entreprise privée</w:t>
      </w:r>
      <w:r w:rsidRPr="00D91BA3">
        <w:rPr>
          <w:rFonts w:ascii="Arial" w:hAnsi="Arial" w:cs="Arial"/>
          <w:color w:val="303030"/>
        </w:rPr>
        <w:br/>
        <w:t xml:space="preserve">- le supplément au </w:t>
      </w:r>
      <w:hyperlink r:id="rId175" w:history="1">
        <w:r w:rsidRPr="00D91BA3">
          <w:rPr>
            <w:rStyle w:val="Hipervnculo"/>
            <w:rFonts w:ascii="Arial" w:hAnsi="Arial" w:cs="Arial"/>
            <w:color w:val="303030"/>
          </w:rPr>
          <w:t>loyer</w:t>
        </w:r>
      </w:hyperlink>
      <w:r w:rsidRPr="00D91BA3">
        <w:rPr>
          <w:rFonts w:ascii="Arial" w:hAnsi="Arial" w:cs="Arial"/>
          <w:color w:val="303030"/>
        </w:rPr>
        <w:t>, une subvention accordée directement aux ménages défavorisés pour qu'ils puissent se loger sur le marché libre</w:t>
      </w:r>
      <w:r w:rsidRPr="00D91BA3">
        <w:rPr>
          <w:rFonts w:ascii="Arial" w:hAnsi="Arial" w:cs="Arial"/>
          <w:color w:val="303030"/>
        </w:rPr>
        <w:br/>
        <w:t>- les coopératives d'habitation dont la formation a été subventionnée et aidée (conseils juridiques) par les pouvoirs publics ; ceux-ci voient dans les coopératives une voie plus facile vers l'accession à la propriété qu'ils tendent à favoriser pour des raisons d'autonomie financière des familles et de responsabilité civique accrue des propriétaires.</w:t>
      </w:r>
      <w:r w:rsidRPr="00D91BA3">
        <w:rPr>
          <w:rFonts w:ascii="Arial" w:hAnsi="Arial" w:cs="Arial"/>
          <w:color w:val="303030"/>
        </w:rPr>
        <w:br/>
        <w:t xml:space="preserve">D'autres politiques d'habitation en deçà du </w:t>
      </w:r>
      <w:hyperlink r:id="rId176" w:history="1">
        <w:r w:rsidRPr="00D91BA3">
          <w:rPr>
            <w:rStyle w:val="Hipervnculo"/>
            <w:rFonts w:ascii="Arial" w:hAnsi="Arial" w:cs="Arial"/>
            <w:color w:val="303030"/>
          </w:rPr>
          <w:t>logement</w:t>
        </w:r>
      </w:hyperlink>
      <w:r w:rsidRPr="00D91BA3">
        <w:rPr>
          <w:rFonts w:ascii="Arial" w:hAnsi="Arial" w:cs="Arial"/>
          <w:color w:val="303030"/>
        </w:rPr>
        <w:t xml:space="preserve"> public, notamment le contrôle des </w:t>
      </w:r>
      <w:hyperlink r:id="rId177" w:history="1">
        <w:r w:rsidRPr="00D91BA3">
          <w:rPr>
            <w:rStyle w:val="Hipervnculo"/>
            <w:rFonts w:ascii="Arial" w:hAnsi="Arial" w:cs="Arial"/>
            <w:color w:val="303030"/>
          </w:rPr>
          <w:t>loyers</w:t>
        </w:r>
      </w:hyperlink>
      <w:r w:rsidRPr="00D91BA3">
        <w:rPr>
          <w:rFonts w:ascii="Arial" w:hAnsi="Arial" w:cs="Arial"/>
          <w:color w:val="303030"/>
        </w:rPr>
        <w:t xml:space="preserve">, peuvent être très efficaces pour limiter les effets néfastes des pénuries ou pour maintenir le stock de </w:t>
      </w:r>
      <w:hyperlink r:id="rId178" w:history="1">
        <w:r w:rsidRPr="00D91BA3">
          <w:rPr>
            <w:rStyle w:val="Hipervnculo"/>
            <w:rFonts w:ascii="Arial" w:hAnsi="Arial" w:cs="Arial"/>
            <w:color w:val="303030"/>
          </w:rPr>
          <w:t>logements</w:t>
        </w:r>
      </w:hyperlink>
      <w:r w:rsidRPr="00D91BA3">
        <w:rPr>
          <w:rFonts w:ascii="Arial" w:hAnsi="Arial" w:cs="Arial"/>
          <w:color w:val="303030"/>
        </w:rPr>
        <w:t xml:space="preserve"> à des niveaux de </w:t>
      </w:r>
      <w:hyperlink r:id="rId179" w:history="1">
        <w:r w:rsidRPr="00D91BA3">
          <w:rPr>
            <w:rStyle w:val="Hipervnculo"/>
            <w:rFonts w:ascii="Arial" w:hAnsi="Arial" w:cs="Arial"/>
            <w:color w:val="303030"/>
          </w:rPr>
          <w:t>loyer</w:t>
        </w:r>
      </w:hyperlink>
      <w:r w:rsidRPr="00D91BA3">
        <w:rPr>
          <w:rFonts w:ascii="Arial" w:hAnsi="Arial" w:cs="Arial"/>
          <w:color w:val="303030"/>
        </w:rPr>
        <w:t xml:space="preserve"> plus acceptables pour la majorité des locataires.</w:t>
      </w:r>
      <w:r w:rsidRPr="00D91BA3">
        <w:rPr>
          <w:rFonts w:ascii="Arial" w:hAnsi="Arial" w:cs="Arial"/>
          <w:color w:val="303030"/>
        </w:rPr>
        <w:br/>
        <w:t xml:space="preserve">Une politique de </w:t>
      </w:r>
      <w:hyperlink r:id="rId180" w:history="1">
        <w:r w:rsidRPr="00D91BA3">
          <w:rPr>
            <w:rStyle w:val="Hipervnculo"/>
            <w:rFonts w:ascii="Arial" w:hAnsi="Arial" w:cs="Arial"/>
            <w:color w:val="303030"/>
          </w:rPr>
          <w:t>Logement social</w:t>
        </w:r>
      </w:hyperlink>
      <w:r w:rsidRPr="00D91BA3">
        <w:rPr>
          <w:rFonts w:ascii="Arial" w:hAnsi="Arial" w:cs="Arial"/>
          <w:color w:val="303030"/>
        </w:rPr>
        <w:t xml:space="preserve"> est parfois vue par les propriétaires de </w:t>
      </w:r>
      <w:hyperlink r:id="rId181" w:history="1">
        <w:r w:rsidRPr="00D91BA3">
          <w:rPr>
            <w:rStyle w:val="Hipervnculo"/>
            <w:rFonts w:ascii="Arial" w:hAnsi="Arial" w:cs="Arial"/>
            <w:color w:val="303030"/>
          </w:rPr>
          <w:t>logements</w:t>
        </w:r>
      </w:hyperlink>
      <w:r w:rsidRPr="00D91BA3">
        <w:rPr>
          <w:rFonts w:ascii="Arial" w:hAnsi="Arial" w:cs="Arial"/>
          <w:color w:val="303030"/>
        </w:rPr>
        <w:t xml:space="preserve"> comme une concurrence indue. Les associations de propriétaires militent généralement pour que les gouvernements subventionnent plutôt les </w:t>
      </w:r>
      <w:hyperlink r:id="rId182" w:history="1">
        <w:r w:rsidRPr="00D91BA3">
          <w:rPr>
            <w:rStyle w:val="Hipervnculo"/>
            <w:rFonts w:ascii="Arial" w:hAnsi="Arial" w:cs="Arial"/>
            <w:color w:val="303030"/>
          </w:rPr>
          <w:t>locations</w:t>
        </w:r>
      </w:hyperlink>
      <w:r w:rsidRPr="00D91BA3">
        <w:rPr>
          <w:rFonts w:ascii="Arial" w:hAnsi="Arial" w:cs="Arial"/>
          <w:color w:val="303030"/>
        </w:rPr>
        <w:t xml:space="preserve"> pour les personnes à faibles revenus et laisse fonctionner le libre marché en matière de </w:t>
      </w:r>
      <w:hyperlink r:id="rId183" w:history="1">
        <w:r w:rsidRPr="00D91BA3">
          <w:rPr>
            <w:rStyle w:val="Hipervnculo"/>
            <w:rFonts w:ascii="Arial" w:hAnsi="Arial" w:cs="Arial"/>
            <w:color w:val="303030"/>
          </w:rPr>
          <w:t>logement</w:t>
        </w:r>
      </w:hyperlink>
      <w:r w:rsidRPr="00D91BA3">
        <w:rPr>
          <w:rFonts w:ascii="Arial" w:hAnsi="Arial" w:cs="Arial"/>
          <w:color w:val="303030"/>
        </w:rPr>
        <w:t>.</w:t>
      </w:r>
      <w:r w:rsidRPr="00D91BA3">
        <w:rPr>
          <w:rFonts w:ascii="Arial" w:hAnsi="Arial" w:cs="Arial"/>
          <w:color w:val="303030"/>
        </w:rPr>
        <w:br/>
      </w:r>
      <w:r w:rsidRPr="00D91BA3">
        <w:rPr>
          <w:rFonts w:ascii="Arial" w:hAnsi="Arial" w:cs="Arial"/>
          <w:i/>
          <w:iCs/>
          <w:color w:val="303030"/>
        </w:rPr>
        <w:t xml:space="preserve">Source : </w:t>
      </w:r>
      <w:proofErr w:type="spellStart"/>
      <w:r w:rsidRPr="00D91BA3">
        <w:rPr>
          <w:rFonts w:ascii="Arial" w:hAnsi="Arial" w:cs="Arial"/>
          <w:i/>
          <w:iCs/>
          <w:color w:val="303030"/>
        </w:rPr>
        <w:t>Wikipedia</w:t>
      </w:r>
      <w:proofErr w:type="spellEnd"/>
    </w:p>
    <w:p w:rsidR="00981AF2" w:rsidRPr="00D91BA3" w:rsidRDefault="00981AF2" w:rsidP="00981AF2">
      <w:pPr>
        <w:pStyle w:val="Prrafodelista"/>
        <w:ind w:firstLine="0"/>
        <w:rPr>
          <w:rFonts w:ascii="Arial" w:hAnsi="Arial" w:cs="Arial"/>
        </w:rPr>
      </w:pPr>
    </w:p>
    <w:p w:rsidR="00981AF2" w:rsidRPr="00D91BA3" w:rsidRDefault="00C74851" w:rsidP="00981AF2">
      <w:pPr>
        <w:pStyle w:val="Prrafodelista"/>
        <w:ind w:firstLine="0"/>
        <w:rPr>
          <w:rFonts w:ascii="Arial" w:hAnsi="Arial" w:cs="Arial"/>
        </w:rPr>
      </w:pPr>
      <w:hyperlink r:id="rId184" w:tooltip="Loi de 1948" w:history="1">
        <w:r w:rsidR="00981AF2" w:rsidRPr="00D91BA3">
          <w:rPr>
            <w:rFonts w:ascii="Arial" w:hAnsi="Arial" w:cs="Arial"/>
          </w:rPr>
          <w:t>Loi de 1948</w:t>
        </w:r>
      </w:hyperlink>
    </w:p>
    <w:p w:rsidR="00981AF2" w:rsidRPr="00D91BA3" w:rsidRDefault="00C74851" w:rsidP="00981AF2">
      <w:pPr>
        <w:pStyle w:val="Prrafodelista"/>
        <w:ind w:firstLine="0"/>
        <w:rPr>
          <w:rFonts w:ascii="Arial" w:hAnsi="Arial" w:cs="Arial"/>
        </w:rPr>
      </w:pPr>
      <w:hyperlink r:id="rId185" w:tooltip="Lotissement" w:history="1">
        <w:r w:rsidR="00981AF2" w:rsidRPr="00D91BA3">
          <w:rPr>
            <w:rFonts w:ascii="Arial" w:hAnsi="Arial" w:cs="Arial"/>
          </w:rPr>
          <w:t>Lotissement</w:t>
        </w:r>
      </w:hyperlink>
      <w:r w:rsidR="00981AF2" w:rsidRPr="00D91BA3">
        <w:rPr>
          <w:rFonts w:ascii="Arial" w:hAnsi="Arial" w:cs="Arial"/>
        </w:rPr>
        <w:t xml:space="preserve"> (France)</w:t>
      </w:r>
    </w:p>
    <w:p w:rsidR="00981AF2" w:rsidRPr="00D91BA3" w:rsidRDefault="00C74851" w:rsidP="00981AF2">
      <w:pPr>
        <w:pStyle w:val="Prrafodelista"/>
        <w:ind w:firstLine="0"/>
        <w:rPr>
          <w:rFonts w:ascii="Arial" w:hAnsi="Arial" w:cs="Arial"/>
        </w:rPr>
      </w:pPr>
      <w:hyperlink r:id="rId186" w:tooltip="Loueur de meublé professionnel" w:history="1">
        <w:r w:rsidR="00981AF2" w:rsidRPr="00D91BA3">
          <w:rPr>
            <w:rFonts w:ascii="Arial" w:hAnsi="Arial" w:cs="Arial"/>
          </w:rPr>
          <w:t>Loueur de meublé professionnel</w:t>
        </w:r>
      </w:hyperlink>
    </w:p>
    <w:p w:rsidR="00981AF2" w:rsidRPr="00D91BA3" w:rsidRDefault="00C74851" w:rsidP="00981AF2">
      <w:pPr>
        <w:pStyle w:val="Prrafodelista"/>
        <w:ind w:firstLine="0"/>
        <w:rPr>
          <w:rFonts w:ascii="Arial" w:hAnsi="Arial" w:cs="Arial"/>
        </w:rPr>
      </w:pPr>
      <w:hyperlink r:id="rId187" w:tooltip="Loyer" w:history="1">
        <w:r w:rsidR="00981AF2" w:rsidRPr="00D91BA3">
          <w:rPr>
            <w:rFonts w:ascii="Arial" w:hAnsi="Arial" w:cs="Arial"/>
          </w:rPr>
          <w:t>Loyer</w:t>
        </w:r>
      </w:hyperlink>
    </w:p>
    <w:p w:rsidR="003A160D" w:rsidRPr="00D91BA3" w:rsidRDefault="003A160D" w:rsidP="003A160D">
      <w:pPr>
        <w:rPr>
          <w:rFonts w:ascii="Arial" w:hAnsi="Arial" w:cs="Arial"/>
        </w:rPr>
      </w:pPr>
      <w:bookmarkStart w:id="113" w:name="ancreKO"/>
      <w:r w:rsidRPr="00D91BA3">
        <w:rPr>
          <w:rFonts w:ascii="Arial" w:hAnsi="Arial" w:cs="Arial"/>
        </w:rPr>
        <w:t> Loyer résiduel</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Si un locataire bénéficie de l’Aide Personnalisée au Logement ou de l’Allocation Logement, c’est le loyer qu’il lui reste à payer une fois les aides déduites.</w:t>
      </w:r>
    </w:p>
    <w:p w:rsidR="00981AF2" w:rsidRPr="00D91BA3" w:rsidRDefault="00C74851" w:rsidP="00981AF2">
      <w:pPr>
        <w:pStyle w:val="Prrafodelista"/>
        <w:ind w:firstLine="0"/>
        <w:rPr>
          <w:rFonts w:ascii="Arial" w:hAnsi="Arial" w:cs="Arial"/>
        </w:rPr>
      </w:pPr>
      <w:hyperlink r:id="rId188" w:tooltip="Mainlevée" w:history="1">
        <w:r w:rsidR="00981AF2" w:rsidRPr="00D91BA3">
          <w:rPr>
            <w:rFonts w:ascii="Arial" w:hAnsi="Arial" w:cs="Arial"/>
          </w:rPr>
          <w:t>Mainlevée</w:t>
        </w:r>
      </w:hyperlink>
      <w:r w:rsidR="00981AF2" w:rsidRPr="00D91BA3">
        <w:rPr>
          <w:rFonts w:ascii="Arial" w:hAnsi="Arial" w:cs="Arial"/>
        </w:rPr>
        <w:t xml:space="preserve"> d'hypothèque ou de privilège de prêteur de deniers</w:t>
      </w:r>
    </w:p>
    <w:p w:rsidR="00981AF2" w:rsidRPr="00D91BA3" w:rsidRDefault="00C74851" w:rsidP="00981AF2">
      <w:pPr>
        <w:pStyle w:val="Prrafodelista"/>
        <w:ind w:firstLine="0"/>
        <w:rPr>
          <w:rFonts w:ascii="Arial" w:hAnsi="Arial" w:cs="Arial"/>
        </w:rPr>
      </w:pPr>
      <w:hyperlink r:id="rId189" w:tooltip="Maintenance de patrimoines immobiliers" w:history="1">
        <w:r w:rsidR="00981AF2" w:rsidRPr="00D91BA3">
          <w:rPr>
            <w:rFonts w:ascii="Arial" w:hAnsi="Arial" w:cs="Arial"/>
          </w:rPr>
          <w:t>Maintenance de patrimoines immobiliers</w:t>
        </w:r>
      </w:hyperlink>
    </w:p>
    <w:p w:rsidR="00981AF2" w:rsidRPr="00D91BA3" w:rsidRDefault="00C74851" w:rsidP="00981AF2">
      <w:pPr>
        <w:pStyle w:val="Prrafodelista"/>
        <w:ind w:firstLine="0"/>
        <w:rPr>
          <w:rFonts w:ascii="Arial" w:hAnsi="Arial" w:cs="Arial"/>
        </w:rPr>
      </w:pPr>
      <w:hyperlink r:id="rId190" w:tooltip="Maison" w:history="1">
        <w:r w:rsidR="00981AF2" w:rsidRPr="00D91BA3">
          <w:rPr>
            <w:rFonts w:ascii="Arial" w:hAnsi="Arial" w:cs="Arial"/>
          </w:rPr>
          <w:t>Maison</w:t>
        </w:r>
      </w:hyperlink>
    </w:p>
    <w:p w:rsidR="00981AF2" w:rsidRPr="00D91BA3" w:rsidRDefault="00C74851" w:rsidP="00981AF2">
      <w:pPr>
        <w:pStyle w:val="Prrafodelista"/>
        <w:ind w:firstLine="0"/>
        <w:rPr>
          <w:rFonts w:ascii="Arial" w:hAnsi="Arial" w:cs="Arial"/>
        </w:rPr>
      </w:pPr>
      <w:hyperlink r:id="rId191" w:tooltip="Habitat passif" w:history="1">
        <w:r w:rsidR="00981AF2" w:rsidRPr="00D91BA3">
          <w:rPr>
            <w:rFonts w:ascii="Arial" w:hAnsi="Arial" w:cs="Arial"/>
          </w:rPr>
          <w:t>Maison passive</w:t>
        </w:r>
      </w:hyperlink>
    </w:p>
    <w:p w:rsidR="00981AF2" w:rsidRPr="00D91BA3" w:rsidRDefault="00C74851" w:rsidP="00981AF2">
      <w:pPr>
        <w:pStyle w:val="Prrafodelista"/>
        <w:ind w:firstLine="0"/>
        <w:rPr>
          <w:rFonts w:ascii="Arial" w:hAnsi="Arial" w:cs="Arial"/>
        </w:rPr>
      </w:pPr>
      <w:hyperlink r:id="rId192" w:tooltip="Maison solaire passive" w:history="1">
        <w:r w:rsidR="00981AF2" w:rsidRPr="00D91BA3">
          <w:rPr>
            <w:rFonts w:ascii="Arial" w:hAnsi="Arial" w:cs="Arial"/>
          </w:rPr>
          <w:t>Maison solaire passive</w:t>
        </w:r>
      </w:hyperlink>
    </w:p>
    <w:p w:rsidR="00981AF2" w:rsidRPr="00D91BA3" w:rsidRDefault="00C74851" w:rsidP="00981AF2">
      <w:pPr>
        <w:pStyle w:val="Prrafodelista"/>
        <w:ind w:firstLine="0"/>
        <w:rPr>
          <w:rFonts w:ascii="Arial" w:hAnsi="Arial" w:cs="Arial"/>
        </w:rPr>
      </w:pPr>
      <w:hyperlink r:id="rId193" w:tooltip="Mandant" w:history="1">
        <w:r w:rsidR="00981AF2" w:rsidRPr="00D91BA3">
          <w:rPr>
            <w:rFonts w:ascii="Arial" w:hAnsi="Arial" w:cs="Arial"/>
          </w:rPr>
          <w:t>Mandant</w:t>
        </w:r>
      </w:hyperlink>
    </w:p>
    <w:p w:rsidR="00981AF2" w:rsidRPr="00D91BA3" w:rsidRDefault="00C74851" w:rsidP="00981AF2">
      <w:pPr>
        <w:pStyle w:val="Prrafodelista"/>
        <w:ind w:firstLine="0"/>
        <w:rPr>
          <w:rFonts w:ascii="Arial" w:hAnsi="Arial" w:cs="Arial"/>
        </w:rPr>
      </w:pPr>
      <w:hyperlink r:id="rId194" w:tooltip="Mandat (immobilier)" w:history="1">
        <w:r w:rsidR="00981AF2" w:rsidRPr="00D91BA3">
          <w:rPr>
            <w:rFonts w:ascii="Arial" w:hAnsi="Arial" w:cs="Arial"/>
          </w:rPr>
          <w:t>Mandat</w:t>
        </w:r>
      </w:hyperlink>
    </w:p>
    <w:p w:rsidR="00981AF2" w:rsidRPr="00D91BA3" w:rsidRDefault="00C74851" w:rsidP="00981AF2">
      <w:pPr>
        <w:pStyle w:val="Prrafodelista"/>
        <w:ind w:firstLine="0"/>
        <w:rPr>
          <w:rFonts w:ascii="Arial" w:hAnsi="Arial" w:cs="Arial"/>
        </w:rPr>
      </w:pPr>
      <w:hyperlink r:id="rId195" w:tooltip="Mandataire" w:history="1">
        <w:r w:rsidR="00981AF2" w:rsidRPr="00D91BA3">
          <w:rPr>
            <w:rFonts w:ascii="Arial" w:hAnsi="Arial" w:cs="Arial"/>
          </w:rPr>
          <w:t>Mandataire</w:t>
        </w:r>
      </w:hyperlink>
    </w:p>
    <w:p w:rsidR="00981AF2" w:rsidRPr="00D91BA3" w:rsidRDefault="00C74851" w:rsidP="00981AF2">
      <w:pPr>
        <w:pStyle w:val="Prrafodelista"/>
        <w:ind w:firstLine="0"/>
        <w:rPr>
          <w:rFonts w:ascii="Arial" w:hAnsi="Arial" w:cs="Arial"/>
        </w:rPr>
      </w:pPr>
      <w:hyperlink r:id="rId196" w:tooltip="Marché immobilier" w:history="1">
        <w:r w:rsidR="00981AF2" w:rsidRPr="00D91BA3">
          <w:rPr>
            <w:rFonts w:ascii="Arial" w:hAnsi="Arial" w:cs="Arial"/>
          </w:rPr>
          <w:t>Marché immobilier</w:t>
        </w:r>
      </w:hyperlink>
    </w:p>
    <w:p w:rsidR="00981AF2" w:rsidRPr="00D91BA3" w:rsidRDefault="00C74851" w:rsidP="00981AF2">
      <w:pPr>
        <w:pStyle w:val="Prrafodelista"/>
        <w:ind w:firstLine="0"/>
        <w:rPr>
          <w:rFonts w:ascii="Arial" w:hAnsi="Arial" w:cs="Arial"/>
        </w:rPr>
      </w:pPr>
      <w:hyperlink r:id="rId197" w:tooltip="Meulière" w:history="1">
        <w:r w:rsidR="00981AF2" w:rsidRPr="00D91BA3">
          <w:rPr>
            <w:rFonts w:ascii="Arial" w:hAnsi="Arial" w:cs="Arial"/>
          </w:rPr>
          <w:t>Meulière</w:t>
        </w:r>
      </w:hyperlink>
    </w:p>
    <w:p w:rsidR="00981AF2" w:rsidRPr="00D91BA3" w:rsidRDefault="00C74851" w:rsidP="00981AF2">
      <w:pPr>
        <w:pStyle w:val="Prrafodelista"/>
        <w:ind w:firstLine="0"/>
        <w:rPr>
          <w:rFonts w:ascii="Arial" w:hAnsi="Arial" w:cs="Arial"/>
        </w:rPr>
      </w:pPr>
      <w:hyperlink r:id="rId198" w:tooltip="Mitoyenneté" w:history="1">
        <w:r w:rsidR="00981AF2" w:rsidRPr="00D91BA3">
          <w:rPr>
            <w:rFonts w:ascii="Arial" w:hAnsi="Arial" w:cs="Arial"/>
          </w:rPr>
          <w:t>Mitoyenneté</w:t>
        </w:r>
      </w:hyperlink>
    </w:p>
    <w:p w:rsidR="00981AF2" w:rsidRPr="00D91BA3" w:rsidRDefault="00C74851" w:rsidP="00981AF2">
      <w:pPr>
        <w:pStyle w:val="Prrafodelista"/>
        <w:ind w:firstLine="0"/>
        <w:rPr>
          <w:rFonts w:ascii="Arial" w:hAnsi="Arial" w:cs="Arial"/>
        </w:rPr>
      </w:pPr>
      <w:hyperlink r:id="rId199" w:tooltip="Monuments Historiques" w:history="1">
        <w:r w:rsidR="00981AF2" w:rsidRPr="00D91BA3">
          <w:rPr>
            <w:rFonts w:ascii="Arial" w:hAnsi="Arial" w:cs="Arial"/>
          </w:rPr>
          <w:t>Monuments Historiques</w:t>
        </w:r>
      </w:hyperlink>
    </w:p>
    <w:p w:rsidR="00981AF2" w:rsidRPr="00D91BA3" w:rsidRDefault="00C74851" w:rsidP="00981AF2">
      <w:pPr>
        <w:pStyle w:val="Prrafodelista"/>
        <w:ind w:firstLine="0"/>
        <w:rPr>
          <w:rFonts w:ascii="Arial" w:hAnsi="Arial" w:cs="Arial"/>
        </w:rPr>
      </w:pPr>
      <w:hyperlink r:id="rId200" w:tooltip="Mutation (droit)" w:history="1">
        <w:r w:rsidR="00981AF2" w:rsidRPr="00D91BA3">
          <w:rPr>
            <w:rFonts w:ascii="Arial" w:hAnsi="Arial" w:cs="Arial"/>
          </w:rPr>
          <w:t>Mutation</w:t>
        </w:r>
      </w:hyperlink>
    </w:p>
    <w:p w:rsidR="00981AF2" w:rsidRPr="00D91BA3" w:rsidRDefault="00C74851" w:rsidP="00981AF2">
      <w:pPr>
        <w:pStyle w:val="Prrafodelista"/>
        <w:ind w:firstLine="0"/>
        <w:rPr>
          <w:rFonts w:ascii="Arial" w:hAnsi="Arial" w:cs="Arial"/>
        </w:rPr>
      </w:pPr>
      <w:hyperlink r:id="rId201" w:tooltip="Négociateur immobilier" w:history="1">
        <w:r w:rsidR="00981AF2" w:rsidRPr="00D91BA3">
          <w:rPr>
            <w:rFonts w:ascii="Arial" w:hAnsi="Arial" w:cs="Arial"/>
          </w:rPr>
          <w:t>Négociateur immobilier</w:t>
        </w:r>
      </w:hyperlink>
    </w:p>
    <w:p w:rsidR="00981AF2" w:rsidRPr="00D91BA3" w:rsidRDefault="00C74851" w:rsidP="00981AF2">
      <w:pPr>
        <w:pStyle w:val="Prrafodelista"/>
        <w:ind w:firstLine="0"/>
        <w:rPr>
          <w:rFonts w:ascii="Arial" w:hAnsi="Arial" w:cs="Arial"/>
        </w:rPr>
      </w:pPr>
      <w:hyperlink r:id="rId202" w:tooltip="Notaire" w:history="1">
        <w:r w:rsidR="00981AF2" w:rsidRPr="00D91BA3">
          <w:rPr>
            <w:rFonts w:ascii="Arial" w:hAnsi="Arial" w:cs="Arial"/>
          </w:rPr>
          <w:t>Notaire</w:t>
        </w:r>
      </w:hyperlink>
    </w:p>
    <w:p w:rsidR="00981AF2" w:rsidRPr="00D91BA3" w:rsidRDefault="00C74851" w:rsidP="00981AF2">
      <w:pPr>
        <w:pStyle w:val="Prrafodelista"/>
        <w:ind w:firstLine="0"/>
        <w:rPr>
          <w:rFonts w:ascii="Arial" w:hAnsi="Arial" w:cs="Arial"/>
        </w:rPr>
      </w:pPr>
      <w:hyperlink r:id="rId203" w:tooltip="Nue-propriété" w:history="1">
        <w:r w:rsidR="00981AF2" w:rsidRPr="00D91BA3">
          <w:rPr>
            <w:rFonts w:ascii="Arial" w:hAnsi="Arial" w:cs="Arial"/>
          </w:rPr>
          <w:t>Nue-propriété</w:t>
        </w:r>
      </w:hyperlink>
    </w:p>
    <w:bookmarkEnd w:id="113"/>
    <w:p w:rsidR="003A160D" w:rsidRPr="00D91BA3" w:rsidRDefault="003A160D" w:rsidP="003A160D">
      <w:pPr>
        <w:rPr>
          <w:rFonts w:ascii="Arial" w:hAnsi="Arial" w:cs="Arial"/>
        </w:rPr>
      </w:pPr>
      <w:r w:rsidRPr="00D91BA3">
        <w:rPr>
          <w:rFonts w:ascii="Arial" w:hAnsi="Arial" w:cs="Arial"/>
        </w:rPr>
        <w:lastRenderedPageBreak/>
        <w:t> </w:t>
      </w:r>
      <w:proofErr w:type="spellStart"/>
      <w:r w:rsidRPr="00D91BA3">
        <w:rPr>
          <w:rFonts w:ascii="Arial" w:hAnsi="Arial" w:cs="Arial"/>
        </w:rPr>
        <w:t>O.p.s</w:t>
      </w:r>
      <w:proofErr w:type="spellEnd"/>
      <w:r w:rsidRPr="00D91BA3">
        <w:rPr>
          <w:rFonts w:ascii="Arial" w:hAnsi="Arial" w:cs="Arial"/>
        </w:rPr>
        <w:t>. (ou triennale)</w:t>
      </w:r>
    </w:p>
    <w:p w:rsidR="00822642"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Enquête sur l’occupation du Parc social effectuée tous les trois ans, relative à la collecte de renseignements statistiques à communiquer aux D.D.E.</w:t>
      </w:r>
    </w:p>
    <w:p w:rsidR="003A160D" w:rsidRPr="00D91BA3" w:rsidRDefault="003A160D" w:rsidP="003A160D">
      <w:pPr>
        <w:rPr>
          <w:rFonts w:ascii="Arial" w:hAnsi="Arial" w:cs="Arial"/>
        </w:rPr>
      </w:pPr>
      <w:bookmarkStart w:id="114" w:name="ancrePT"/>
      <w:r w:rsidRPr="00D91BA3">
        <w:rPr>
          <w:rFonts w:ascii="Arial" w:hAnsi="Arial" w:cs="Arial"/>
        </w:rPr>
        <w:t> P.a.l.u.l.o.s.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Prime à l’Amélioration des Logements à Usage Locatif et à Occupation Sociale. Un bailleur H.L.M. réalise des travaux d’amélioration des logements et signe une convention avec l’Etat, permettant ainsi aux locataires de bénéficier de. Il s’agit d’un montage financier.</w:t>
      </w:r>
    </w:p>
    <w:p w:rsidR="003A160D" w:rsidRPr="00D91BA3" w:rsidRDefault="003A160D" w:rsidP="003A160D">
      <w:pPr>
        <w:rPr>
          <w:rFonts w:ascii="Arial" w:hAnsi="Arial" w:cs="Arial"/>
        </w:rPr>
      </w:pPr>
      <w:r w:rsidRPr="00D91BA3">
        <w:rPr>
          <w:rFonts w:ascii="Arial" w:hAnsi="Arial" w:cs="Arial"/>
        </w:rPr>
        <w:t> P.</w:t>
      </w:r>
      <w:proofErr w:type="spellStart"/>
      <w:r w:rsidRPr="00D91BA3">
        <w:rPr>
          <w:rFonts w:ascii="Arial" w:hAnsi="Arial" w:cs="Arial"/>
        </w:rPr>
        <w:t>l.a-i</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Locatif Aidé d’Insertion (logement très sociaux).</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P.l.a</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Locatif Aidé</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P.l.h</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Programme Local de l’Habitat. Il est lié à une communauté d’agglomération. Il doit décliner localement les orientations du P.D.A.L.P.D. par le biais d’objectifs et de suivi.</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P.l.i</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Locatif Intermédiaire. Il a été créé pour ouvrir l’accès des logements sociaux aux ménages des classes moyennes dont les ressources dépassent le plafond des PLA (Prêt Locatif Aidé).</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P.l.s</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Locatif Social (logements sociaux haut de gamme).</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P.l.u.s</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Locatif à Usage Social. Logement social locatif subventionné par l’État et réalisé par les organismes de logements sociaux. Il remplace le PLA depuis septembre 1999, dans le cadre d’une réforme destinée à favoriser la mixité sociale des occupants des logements sociaux.</w:t>
      </w:r>
    </w:p>
    <w:p w:rsidR="003A160D" w:rsidRPr="00D91BA3" w:rsidRDefault="003A160D" w:rsidP="003A160D">
      <w:pPr>
        <w:rPr>
          <w:rFonts w:ascii="Arial" w:hAnsi="Arial" w:cs="Arial"/>
        </w:rPr>
      </w:pPr>
      <w:r w:rsidRPr="00D91BA3">
        <w:rPr>
          <w:rFonts w:ascii="Arial" w:hAnsi="Arial" w:cs="Arial"/>
        </w:rPr>
        <w:t> Partie privative</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Partie d’un immeuble bâti qui fait l’objet d’une jouissance exclusive par le locataire.</w:t>
      </w:r>
    </w:p>
    <w:p w:rsidR="003A160D" w:rsidRPr="00D91BA3" w:rsidRDefault="003A160D" w:rsidP="003A160D">
      <w:pPr>
        <w:rPr>
          <w:rFonts w:ascii="Arial" w:hAnsi="Arial" w:cs="Arial"/>
        </w:rPr>
      </w:pPr>
      <w:r w:rsidRPr="00D91BA3">
        <w:rPr>
          <w:rFonts w:ascii="Arial" w:hAnsi="Arial" w:cs="Arial"/>
        </w:rPr>
        <w:t> Parties communes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Parties des immeubles à l’usage de l’ensemble des habitants d’un immeuble (escaliers, cour, jardin, parking, hall, paliers…).</w:t>
      </w:r>
    </w:p>
    <w:p w:rsidR="00822642" w:rsidRPr="00D91BA3" w:rsidRDefault="00C74851" w:rsidP="00822642">
      <w:pPr>
        <w:pStyle w:val="Prrafodelista"/>
        <w:ind w:firstLine="0"/>
        <w:rPr>
          <w:rFonts w:ascii="Arial" w:hAnsi="Arial" w:cs="Arial"/>
        </w:rPr>
      </w:pPr>
      <w:hyperlink r:id="rId204" w:tooltip="Panneau immobilier" w:history="1">
        <w:r w:rsidR="00822642" w:rsidRPr="00D91BA3">
          <w:rPr>
            <w:rFonts w:ascii="Arial" w:hAnsi="Arial" w:cs="Arial"/>
          </w:rPr>
          <w:t>Panneau immobilier</w:t>
        </w:r>
      </w:hyperlink>
    </w:p>
    <w:p w:rsidR="00822642" w:rsidRPr="00D91BA3" w:rsidRDefault="00C74851" w:rsidP="00822642">
      <w:pPr>
        <w:pStyle w:val="Prrafodelista"/>
        <w:ind w:firstLine="0"/>
        <w:rPr>
          <w:rFonts w:ascii="Arial" w:hAnsi="Arial" w:cs="Arial"/>
        </w:rPr>
      </w:pPr>
      <w:hyperlink r:id="rId205" w:tooltip="Panneau solaire" w:history="1">
        <w:r w:rsidR="00822642" w:rsidRPr="00D91BA3">
          <w:rPr>
            <w:rFonts w:ascii="Arial" w:hAnsi="Arial" w:cs="Arial"/>
          </w:rPr>
          <w:t>Panneau solaire</w:t>
        </w:r>
      </w:hyperlink>
    </w:p>
    <w:p w:rsidR="00822642" w:rsidRPr="00D91BA3" w:rsidRDefault="00C74851" w:rsidP="00822642">
      <w:pPr>
        <w:pStyle w:val="Prrafodelista"/>
        <w:ind w:firstLine="0"/>
        <w:rPr>
          <w:rFonts w:ascii="Arial" w:hAnsi="Arial" w:cs="Arial"/>
        </w:rPr>
      </w:pPr>
      <w:hyperlink r:id="rId206" w:tooltip="Parc de bureaux" w:history="1">
        <w:r w:rsidR="00822642" w:rsidRPr="00D91BA3">
          <w:rPr>
            <w:rFonts w:ascii="Arial" w:hAnsi="Arial" w:cs="Arial"/>
          </w:rPr>
          <w:t>Parc de bureaux</w:t>
        </w:r>
      </w:hyperlink>
    </w:p>
    <w:p w:rsidR="00822642" w:rsidRPr="00D91BA3" w:rsidRDefault="00C74851" w:rsidP="00822642">
      <w:pPr>
        <w:pStyle w:val="Prrafodelista"/>
        <w:ind w:firstLine="0"/>
        <w:rPr>
          <w:rFonts w:ascii="Arial" w:hAnsi="Arial" w:cs="Arial"/>
        </w:rPr>
      </w:pPr>
      <w:hyperlink r:id="rId207" w:tooltip="Parc industriel" w:history="1">
        <w:r w:rsidR="00822642" w:rsidRPr="00D91BA3">
          <w:rPr>
            <w:rFonts w:ascii="Arial" w:hAnsi="Arial" w:cs="Arial"/>
          </w:rPr>
          <w:t>Parc industriel</w:t>
        </w:r>
      </w:hyperlink>
    </w:p>
    <w:p w:rsidR="00822642" w:rsidRPr="00D91BA3" w:rsidRDefault="00C74851" w:rsidP="00822642">
      <w:pPr>
        <w:pStyle w:val="Prrafodelista"/>
        <w:ind w:firstLine="0"/>
        <w:rPr>
          <w:rFonts w:ascii="Arial" w:hAnsi="Arial" w:cs="Arial"/>
        </w:rPr>
      </w:pPr>
      <w:hyperlink r:id="rId208" w:tooltip="Patrimoine immobilier" w:history="1">
        <w:r w:rsidR="00822642" w:rsidRPr="00D91BA3">
          <w:rPr>
            <w:rFonts w:ascii="Arial" w:hAnsi="Arial" w:cs="Arial"/>
          </w:rPr>
          <w:t>Patrimoine immobilier</w:t>
        </w:r>
      </w:hyperlink>
    </w:p>
    <w:p w:rsidR="00822642" w:rsidRPr="00D91BA3" w:rsidRDefault="00C74851" w:rsidP="00822642">
      <w:pPr>
        <w:pStyle w:val="Prrafodelista"/>
        <w:ind w:firstLine="0"/>
        <w:rPr>
          <w:rFonts w:ascii="Arial" w:hAnsi="Arial" w:cs="Arial"/>
        </w:rPr>
      </w:pPr>
      <w:hyperlink r:id="rId209" w:tooltip="Permis de construire" w:history="1">
        <w:r w:rsidR="00822642" w:rsidRPr="00D91BA3">
          <w:rPr>
            <w:rFonts w:ascii="Arial" w:hAnsi="Arial" w:cs="Arial"/>
          </w:rPr>
          <w:t>Permis de construire</w:t>
        </w:r>
      </w:hyperlink>
      <w:r w:rsidR="00822642" w:rsidRPr="00D91BA3">
        <w:rPr>
          <w:rFonts w:ascii="Arial" w:hAnsi="Arial" w:cs="Arial"/>
        </w:rPr>
        <w:t xml:space="preserve"> (France, Québec)</w:t>
      </w:r>
    </w:p>
    <w:p w:rsidR="00822642" w:rsidRPr="00D91BA3" w:rsidRDefault="00C74851" w:rsidP="00822642">
      <w:pPr>
        <w:pStyle w:val="Prrafodelista"/>
        <w:ind w:firstLine="0"/>
        <w:rPr>
          <w:rFonts w:ascii="Arial" w:hAnsi="Arial" w:cs="Arial"/>
        </w:rPr>
      </w:pPr>
      <w:hyperlink r:id="rId210" w:tooltip="Pierre de taille" w:history="1">
        <w:r w:rsidR="00822642" w:rsidRPr="00D91BA3">
          <w:rPr>
            <w:rFonts w:ascii="Arial" w:hAnsi="Arial" w:cs="Arial"/>
          </w:rPr>
          <w:t>Pierre de taille</w:t>
        </w:r>
      </w:hyperlink>
      <w:r w:rsidR="00822642" w:rsidRPr="00D91BA3">
        <w:rPr>
          <w:rFonts w:ascii="Arial" w:hAnsi="Arial" w:cs="Arial"/>
        </w:rPr>
        <w:t xml:space="preserve"> (matériau de construction)</w:t>
      </w:r>
    </w:p>
    <w:p w:rsidR="00822642" w:rsidRPr="00D91BA3" w:rsidRDefault="00C74851" w:rsidP="00822642">
      <w:pPr>
        <w:pStyle w:val="Prrafodelista"/>
        <w:ind w:firstLine="0"/>
        <w:rPr>
          <w:rFonts w:ascii="Arial" w:hAnsi="Arial" w:cs="Arial"/>
        </w:rPr>
      </w:pPr>
      <w:hyperlink r:id="rId211" w:tooltip="Plan d'aménagement de zone" w:history="1">
        <w:r w:rsidR="00822642" w:rsidRPr="00D91BA3">
          <w:rPr>
            <w:rFonts w:ascii="Arial" w:hAnsi="Arial" w:cs="Arial"/>
          </w:rPr>
          <w:t>Plan d'aménagement de zone</w:t>
        </w:r>
      </w:hyperlink>
      <w:r w:rsidR="00822642" w:rsidRPr="00D91BA3">
        <w:rPr>
          <w:rFonts w:ascii="Arial" w:hAnsi="Arial" w:cs="Arial"/>
        </w:rPr>
        <w:t xml:space="preserve"> (PAZ (France)</w:t>
      </w:r>
    </w:p>
    <w:p w:rsidR="00822642" w:rsidRPr="00D91BA3" w:rsidRDefault="00822642" w:rsidP="00822642">
      <w:pPr>
        <w:pStyle w:val="Prrafodelista"/>
        <w:ind w:right="-427" w:firstLine="0"/>
        <w:rPr>
          <w:rFonts w:ascii="Arial" w:hAnsi="Arial" w:cs="Arial"/>
        </w:rPr>
      </w:pPr>
      <w:r w:rsidRPr="00D91BA3">
        <w:rPr>
          <w:rFonts w:ascii="Arial" w:hAnsi="Arial" w:cs="Arial"/>
        </w:rPr>
        <w:t xml:space="preserve">Plan d'aménagement et de développement durable : Voir </w:t>
      </w:r>
      <w:hyperlink r:id="rId212" w:tooltip="Plan local d'urbanisme" w:history="1">
        <w:r w:rsidRPr="00D91BA3">
          <w:rPr>
            <w:rFonts w:ascii="Arial" w:hAnsi="Arial" w:cs="Arial"/>
          </w:rPr>
          <w:t>Plan local d'urbanisme</w:t>
        </w:r>
      </w:hyperlink>
      <w:r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13" w:tooltip="Plan d'occupation des sols" w:history="1">
        <w:r w:rsidR="00822642" w:rsidRPr="00D91BA3">
          <w:rPr>
            <w:rFonts w:ascii="Arial" w:hAnsi="Arial" w:cs="Arial"/>
          </w:rPr>
          <w:t>Plan d'occupation des sols</w:t>
        </w:r>
      </w:hyperlink>
      <w:r w:rsidR="00822642" w:rsidRPr="00D91BA3">
        <w:rPr>
          <w:rFonts w:ascii="Arial" w:hAnsi="Arial" w:cs="Arial"/>
        </w:rPr>
        <w:t xml:space="preserve"> (POS) (France)</w:t>
      </w:r>
    </w:p>
    <w:p w:rsidR="00822642" w:rsidRPr="00D91BA3" w:rsidRDefault="00C74851" w:rsidP="00822642">
      <w:pPr>
        <w:pStyle w:val="Prrafodelista"/>
        <w:ind w:firstLine="0"/>
        <w:rPr>
          <w:rFonts w:ascii="Arial" w:hAnsi="Arial" w:cs="Arial"/>
        </w:rPr>
      </w:pPr>
      <w:hyperlink r:id="rId214" w:tooltip="Plan de prévention des risques" w:history="1">
        <w:r w:rsidR="00822642" w:rsidRPr="00D91BA3">
          <w:rPr>
            <w:rFonts w:ascii="Arial" w:hAnsi="Arial" w:cs="Arial"/>
          </w:rPr>
          <w:t>Plan de prévention des risques</w:t>
        </w:r>
      </w:hyperlink>
      <w:r w:rsidR="00822642" w:rsidRPr="00D91BA3">
        <w:rPr>
          <w:rFonts w:ascii="Arial" w:hAnsi="Arial" w:cs="Arial"/>
        </w:rPr>
        <w:t xml:space="preserve"> (PPR) (France)</w:t>
      </w:r>
    </w:p>
    <w:p w:rsidR="00822642" w:rsidRPr="00D91BA3" w:rsidRDefault="00C74851" w:rsidP="00822642">
      <w:pPr>
        <w:pStyle w:val="Prrafodelista"/>
        <w:ind w:firstLine="0"/>
        <w:rPr>
          <w:rFonts w:ascii="Arial" w:hAnsi="Arial" w:cs="Arial"/>
        </w:rPr>
      </w:pPr>
      <w:hyperlink r:id="rId215" w:tooltip="Plan de sauvegarde et de mise en valeur" w:history="1">
        <w:proofErr w:type="gramStart"/>
        <w:r w:rsidR="00822642" w:rsidRPr="00D91BA3">
          <w:rPr>
            <w:rFonts w:ascii="Arial" w:hAnsi="Arial" w:cs="Arial"/>
          </w:rPr>
          <w:t>plan</w:t>
        </w:r>
        <w:proofErr w:type="gramEnd"/>
        <w:r w:rsidR="00822642" w:rsidRPr="00D91BA3">
          <w:rPr>
            <w:rFonts w:ascii="Arial" w:hAnsi="Arial" w:cs="Arial"/>
          </w:rPr>
          <w:t xml:space="preserve"> de sauvegarde et de mise en valeur</w:t>
        </w:r>
      </w:hyperlink>
      <w:r w:rsidR="00822642" w:rsidRPr="00D91BA3">
        <w:rPr>
          <w:rFonts w:ascii="Arial" w:hAnsi="Arial" w:cs="Arial"/>
        </w:rPr>
        <w:t xml:space="preserve"> (PMSV) (France)</w:t>
      </w:r>
    </w:p>
    <w:p w:rsidR="00822642" w:rsidRPr="00D91BA3" w:rsidRDefault="00C74851" w:rsidP="00822642">
      <w:pPr>
        <w:pStyle w:val="Prrafodelista"/>
        <w:ind w:firstLine="0"/>
        <w:rPr>
          <w:rFonts w:ascii="Arial" w:hAnsi="Arial" w:cs="Arial"/>
        </w:rPr>
      </w:pPr>
      <w:hyperlink r:id="rId216" w:tooltip="Plan de zonage (page inexistante)" w:history="1">
        <w:r w:rsidR="00822642" w:rsidRPr="00D91BA3">
          <w:rPr>
            <w:rFonts w:ascii="Arial" w:hAnsi="Arial" w:cs="Arial"/>
          </w:rPr>
          <w:t>Plan de zonage</w:t>
        </w:r>
      </w:hyperlink>
      <w:r w:rsidR="00822642" w:rsidRPr="00D91BA3">
        <w:rPr>
          <w:rFonts w:ascii="Arial" w:hAnsi="Arial" w:cs="Arial"/>
        </w:rPr>
        <w:t xml:space="preserve"> Voir </w:t>
      </w:r>
      <w:hyperlink r:id="rId217" w:tooltip="Zonage" w:history="1">
        <w:r w:rsidR="00822642" w:rsidRPr="00D91BA3">
          <w:rPr>
            <w:rFonts w:ascii="Arial" w:hAnsi="Arial" w:cs="Arial"/>
          </w:rPr>
          <w:t>zonage</w:t>
        </w:r>
      </w:hyperlink>
    </w:p>
    <w:p w:rsidR="00822642" w:rsidRPr="00D91BA3" w:rsidRDefault="00C74851" w:rsidP="00822642">
      <w:pPr>
        <w:pStyle w:val="Prrafodelista"/>
        <w:ind w:firstLine="0"/>
        <w:rPr>
          <w:rFonts w:ascii="Arial" w:hAnsi="Arial" w:cs="Arial"/>
        </w:rPr>
      </w:pPr>
      <w:hyperlink r:id="rId218" w:tooltip="Plan local d'urbanisme" w:history="1">
        <w:r w:rsidR="00822642" w:rsidRPr="00D91BA3">
          <w:rPr>
            <w:rFonts w:ascii="Arial" w:hAnsi="Arial" w:cs="Arial"/>
          </w:rPr>
          <w:t>Plan local d'urbanisme</w:t>
        </w:r>
      </w:hyperlink>
      <w:r w:rsidR="00822642" w:rsidRPr="00D91BA3">
        <w:rPr>
          <w:rFonts w:ascii="Arial" w:hAnsi="Arial" w:cs="Arial"/>
        </w:rPr>
        <w:t xml:space="preserve"> (PLU) (France)</w:t>
      </w:r>
    </w:p>
    <w:p w:rsidR="00822642" w:rsidRPr="00D91BA3" w:rsidRDefault="00C74851" w:rsidP="00822642">
      <w:pPr>
        <w:pStyle w:val="Prrafodelista"/>
        <w:ind w:firstLine="0"/>
        <w:rPr>
          <w:rFonts w:ascii="Arial" w:hAnsi="Arial" w:cs="Arial"/>
        </w:rPr>
      </w:pPr>
      <w:hyperlink r:id="rId219" w:tooltip="Plus-value" w:history="1">
        <w:r w:rsidR="00822642" w:rsidRPr="00D91BA3">
          <w:rPr>
            <w:rFonts w:ascii="Arial" w:hAnsi="Arial" w:cs="Arial"/>
          </w:rPr>
          <w:t>Plus-value</w:t>
        </w:r>
      </w:hyperlink>
    </w:p>
    <w:p w:rsidR="003A160D" w:rsidRPr="00D91BA3" w:rsidRDefault="003A160D" w:rsidP="003A160D">
      <w:pPr>
        <w:rPr>
          <w:rFonts w:ascii="Arial" w:hAnsi="Arial" w:cs="Arial"/>
        </w:rPr>
      </w:pPr>
      <w:r w:rsidRPr="00D91BA3">
        <w:rPr>
          <w:rFonts w:ascii="Arial" w:hAnsi="Arial" w:cs="Arial"/>
        </w:rPr>
        <w:t> Plafonds de ressources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Limite des ressources imposées par l’Etat aux personnes recherchant un logement locatif social ou conventionné. Différents régimes de plafonds existent en fonction du financement dont bénéficie le logement locatif ou l’accession.</w:t>
      </w:r>
    </w:p>
    <w:p w:rsidR="003A160D" w:rsidRPr="00D91BA3" w:rsidRDefault="003A160D" w:rsidP="003A160D">
      <w:pPr>
        <w:rPr>
          <w:rFonts w:ascii="Arial" w:hAnsi="Arial" w:cs="Arial"/>
        </w:rPr>
      </w:pPr>
      <w:r w:rsidRPr="00D91BA3">
        <w:rPr>
          <w:rFonts w:ascii="Arial" w:hAnsi="Arial" w:cs="Arial"/>
        </w:rPr>
        <w:t xml:space="preserve"> Prêt </w:t>
      </w:r>
      <w:proofErr w:type="spellStart"/>
      <w:r w:rsidRPr="00D91BA3">
        <w:rPr>
          <w:rFonts w:ascii="Arial" w:hAnsi="Arial" w:cs="Arial"/>
        </w:rPr>
        <w:t>pass</w:t>
      </w:r>
      <w:proofErr w:type="spellEnd"/>
      <w:r w:rsidRPr="00D91BA3">
        <w:rPr>
          <w:rFonts w:ascii="Arial" w:hAnsi="Arial" w:cs="Arial"/>
        </w:rPr>
        <w:t>-travaux</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Prêt pour travaux. Droit ouvert mis en place par le 1% logement.</w:t>
      </w:r>
    </w:p>
    <w:p w:rsidR="003A160D" w:rsidRPr="00D91BA3" w:rsidRDefault="003A160D" w:rsidP="003A160D">
      <w:pPr>
        <w:rPr>
          <w:rFonts w:ascii="Arial" w:hAnsi="Arial" w:cs="Arial"/>
        </w:rPr>
      </w:pPr>
      <w:r w:rsidRPr="00D91BA3">
        <w:rPr>
          <w:rFonts w:ascii="Arial" w:hAnsi="Arial" w:cs="Arial"/>
        </w:rPr>
        <w:t> Préavis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C’est le délai obligatoire (trois mois, en général) entre le moment où le locataire annonce son départ au bailleur et le moment où la location prend fin. Il est de deux mois dans le cas d’un déménagement vers un autre logement HLM conventionné et peut encore être réduit dans certains cas.</w:t>
      </w:r>
    </w:p>
    <w:p w:rsidR="00822642" w:rsidRPr="00D91BA3" w:rsidRDefault="00C74851" w:rsidP="00822642">
      <w:pPr>
        <w:pStyle w:val="Prrafodelista"/>
        <w:ind w:firstLine="0"/>
        <w:rPr>
          <w:rFonts w:ascii="Arial" w:hAnsi="Arial" w:cs="Arial"/>
        </w:rPr>
      </w:pPr>
      <w:hyperlink r:id="rId220" w:tooltip="Politique de la ville en France" w:history="1">
        <w:r w:rsidR="00822642" w:rsidRPr="00D91BA3">
          <w:rPr>
            <w:rFonts w:ascii="Arial" w:hAnsi="Arial" w:cs="Arial"/>
          </w:rPr>
          <w:t>Politique de la ville en France</w:t>
        </w:r>
      </w:hyperlink>
    </w:p>
    <w:p w:rsidR="00822642" w:rsidRPr="00D91BA3" w:rsidRDefault="00C74851" w:rsidP="00822642">
      <w:pPr>
        <w:pStyle w:val="Prrafodelista"/>
        <w:ind w:firstLine="0"/>
        <w:rPr>
          <w:rFonts w:ascii="Arial" w:hAnsi="Arial" w:cs="Arial"/>
        </w:rPr>
      </w:pPr>
      <w:hyperlink r:id="rId221" w:tooltip="Pompe à chaleur" w:history="1">
        <w:r w:rsidR="00822642" w:rsidRPr="00D91BA3">
          <w:rPr>
            <w:rFonts w:ascii="Arial" w:hAnsi="Arial" w:cs="Arial"/>
          </w:rPr>
          <w:t>Pompe à chaleur</w:t>
        </w:r>
      </w:hyperlink>
    </w:p>
    <w:p w:rsidR="00822642" w:rsidRPr="00D91BA3" w:rsidRDefault="00C74851" w:rsidP="00822642">
      <w:pPr>
        <w:pStyle w:val="Prrafodelista"/>
        <w:ind w:firstLine="0"/>
        <w:rPr>
          <w:rFonts w:ascii="Arial" w:hAnsi="Arial" w:cs="Arial"/>
        </w:rPr>
      </w:pPr>
      <w:hyperlink r:id="rId222" w:tooltip="Pont thermique" w:history="1">
        <w:r w:rsidR="00822642" w:rsidRPr="00D91BA3">
          <w:rPr>
            <w:rFonts w:ascii="Arial" w:hAnsi="Arial" w:cs="Arial"/>
          </w:rPr>
          <w:t>Pont thermique</w:t>
        </w:r>
      </w:hyperlink>
    </w:p>
    <w:p w:rsidR="00822642" w:rsidRPr="00D91BA3" w:rsidRDefault="00C74851" w:rsidP="00822642">
      <w:pPr>
        <w:pStyle w:val="Prrafodelista"/>
        <w:ind w:firstLine="0"/>
        <w:rPr>
          <w:rFonts w:ascii="Arial" w:hAnsi="Arial" w:cs="Arial"/>
        </w:rPr>
      </w:pPr>
      <w:hyperlink r:id="rId223" w:tooltip="Pré-location" w:history="1">
        <w:r w:rsidR="00822642" w:rsidRPr="00D91BA3">
          <w:rPr>
            <w:rFonts w:ascii="Arial" w:hAnsi="Arial" w:cs="Arial"/>
          </w:rPr>
          <w:t>Pré-location</w:t>
        </w:r>
      </w:hyperlink>
    </w:p>
    <w:p w:rsidR="00822642" w:rsidRPr="00D91BA3" w:rsidRDefault="00C74851" w:rsidP="00822642">
      <w:pPr>
        <w:pStyle w:val="Prrafodelista"/>
        <w:ind w:firstLine="0"/>
        <w:rPr>
          <w:rFonts w:ascii="Arial" w:hAnsi="Arial" w:cs="Arial"/>
        </w:rPr>
      </w:pPr>
      <w:hyperlink r:id="rId224" w:tooltip="Droit de préemption" w:history="1">
        <w:r w:rsidR="00822642" w:rsidRPr="00D91BA3">
          <w:rPr>
            <w:rFonts w:ascii="Arial" w:hAnsi="Arial" w:cs="Arial"/>
          </w:rPr>
          <w:t>Préemption</w:t>
        </w:r>
      </w:hyperlink>
    </w:p>
    <w:p w:rsidR="00822642" w:rsidRPr="00D91BA3" w:rsidRDefault="00C74851" w:rsidP="00822642">
      <w:pPr>
        <w:pStyle w:val="Prrafodelista"/>
        <w:ind w:firstLine="0"/>
        <w:rPr>
          <w:rFonts w:ascii="Arial" w:hAnsi="Arial" w:cs="Arial"/>
        </w:rPr>
      </w:pPr>
      <w:hyperlink r:id="rId225" w:tooltip="Prescription acquisitive" w:history="1">
        <w:r w:rsidR="00822642" w:rsidRPr="00D91BA3">
          <w:rPr>
            <w:rFonts w:ascii="Arial" w:hAnsi="Arial" w:cs="Arial"/>
          </w:rPr>
          <w:t>Prescription acquisitive</w:t>
        </w:r>
      </w:hyperlink>
    </w:p>
    <w:p w:rsidR="00822642" w:rsidRPr="00D91BA3" w:rsidRDefault="00C74851" w:rsidP="00822642">
      <w:pPr>
        <w:pStyle w:val="Prrafodelista"/>
        <w:ind w:firstLine="0"/>
        <w:rPr>
          <w:rFonts w:ascii="Arial" w:hAnsi="Arial" w:cs="Arial"/>
        </w:rPr>
      </w:pPr>
      <w:hyperlink r:id="rId226" w:tooltip="Prêt à l'accession sociale" w:history="1">
        <w:r w:rsidR="00822642" w:rsidRPr="00D91BA3">
          <w:rPr>
            <w:rFonts w:ascii="Arial" w:hAnsi="Arial" w:cs="Arial"/>
          </w:rPr>
          <w:t>Prêt à l'accession sociale</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27" w:tooltip="Prêt bonifié" w:history="1">
        <w:r w:rsidR="00822642" w:rsidRPr="00D91BA3">
          <w:rPr>
            <w:rFonts w:ascii="Arial" w:hAnsi="Arial" w:cs="Arial"/>
          </w:rPr>
          <w:t>Prêt bonifié</w:t>
        </w:r>
      </w:hyperlink>
    </w:p>
    <w:p w:rsidR="00822642" w:rsidRPr="00D91BA3" w:rsidRDefault="00C74851" w:rsidP="00822642">
      <w:pPr>
        <w:pStyle w:val="Prrafodelista"/>
        <w:ind w:firstLine="0"/>
        <w:rPr>
          <w:rFonts w:ascii="Arial" w:hAnsi="Arial" w:cs="Arial"/>
        </w:rPr>
      </w:pPr>
      <w:hyperlink r:id="rId228" w:tooltip="Prêt conventionné" w:history="1">
        <w:r w:rsidR="00822642" w:rsidRPr="00D91BA3">
          <w:rPr>
            <w:rFonts w:ascii="Arial" w:hAnsi="Arial" w:cs="Arial"/>
          </w:rPr>
          <w:t>Prêt conventionné</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29" w:tooltip="Prêt Employeur (1% patronal)" w:history="1">
        <w:r w:rsidR="00822642" w:rsidRPr="00D91BA3">
          <w:rPr>
            <w:rFonts w:ascii="Arial" w:hAnsi="Arial" w:cs="Arial"/>
          </w:rPr>
          <w:t>Prêt Employeur (1% patronal)</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30" w:tooltip="Prêt épargne logement" w:history="1">
        <w:r w:rsidR="00822642" w:rsidRPr="00D91BA3">
          <w:rPr>
            <w:rFonts w:ascii="Arial" w:hAnsi="Arial" w:cs="Arial"/>
          </w:rPr>
          <w:t>Prêt épargne logement</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31" w:tooltip="Prêt locatif intermédiaire" w:history="1">
        <w:r w:rsidR="00822642" w:rsidRPr="00D91BA3">
          <w:rPr>
            <w:rFonts w:ascii="Arial" w:hAnsi="Arial" w:cs="Arial"/>
          </w:rPr>
          <w:t>Prêt locatif intermédiaire</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32" w:tooltip="Prêt locatif social" w:history="1">
        <w:r w:rsidR="00822642" w:rsidRPr="00D91BA3">
          <w:rPr>
            <w:rFonts w:ascii="Arial" w:hAnsi="Arial" w:cs="Arial"/>
          </w:rPr>
          <w:t>Prêt locatif social</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33" w:tooltip="PRET PASS-TRAVAUX" w:history="1">
        <w:r w:rsidR="00822642" w:rsidRPr="00D91BA3">
          <w:rPr>
            <w:rFonts w:ascii="Arial" w:hAnsi="Arial" w:cs="Arial"/>
          </w:rPr>
          <w:t>PRET PASS-TRAVAUX</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34" w:tooltip="IPPD" w:history="1">
        <w:r w:rsidR="00822642" w:rsidRPr="00D91BA3">
          <w:rPr>
            <w:rFonts w:ascii="Arial" w:hAnsi="Arial" w:cs="Arial"/>
          </w:rPr>
          <w:t>Privilège Prêteur de Deniers</w:t>
        </w:r>
      </w:hyperlink>
    </w:p>
    <w:p w:rsidR="00822642" w:rsidRPr="00D91BA3" w:rsidRDefault="00C74851" w:rsidP="00822642">
      <w:pPr>
        <w:pStyle w:val="Prrafodelista"/>
        <w:ind w:firstLine="0"/>
        <w:rPr>
          <w:rFonts w:ascii="Arial" w:hAnsi="Arial" w:cs="Arial"/>
        </w:rPr>
      </w:pPr>
      <w:hyperlink r:id="rId235" w:tooltip="Prix de l'immobilier" w:history="1">
        <w:r w:rsidR="00822642" w:rsidRPr="00D91BA3">
          <w:rPr>
            <w:rFonts w:ascii="Arial" w:hAnsi="Arial" w:cs="Arial"/>
          </w:rPr>
          <w:t>Prix de l'immobilier</w:t>
        </w:r>
      </w:hyperlink>
    </w:p>
    <w:p w:rsidR="00822642" w:rsidRPr="00D91BA3" w:rsidRDefault="00C74851" w:rsidP="00822642">
      <w:pPr>
        <w:pStyle w:val="Prrafodelista"/>
        <w:ind w:firstLine="0"/>
        <w:rPr>
          <w:rFonts w:ascii="Arial" w:hAnsi="Arial" w:cs="Arial"/>
        </w:rPr>
      </w:pPr>
      <w:hyperlink r:id="rId236" w:tooltip="Promoteur immobilier" w:history="1">
        <w:r w:rsidR="00822642" w:rsidRPr="00D91BA3">
          <w:rPr>
            <w:rFonts w:ascii="Arial" w:hAnsi="Arial" w:cs="Arial"/>
          </w:rPr>
          <w:t>Promoteur immobilier</w:t>
        </w:r>
      </w:hyperlink>
    </w:p>
    <w:p w:rsidR="00822642" w:rsidRPr="00D91BA3" w:rsidRDefault="00C74851" w:rsidP="00822642">
      <w:pPr>
        <w:pStyle w:val="Prrafodelista"/>
        <w:ind w:firstLine="0"/>
        <w:rPr>
          <w:rFonts w:ascii="Arial" w:hAnsi="Arial" w:cs="Arial"/>
        </w:rPr>
      </w:pPr>
      <w:hyperlink r:id="rId237" w:tooltip="Promotion immobilière (page inexistante)" w:history="1">
        <w:r w:rsidR="00822642" w:rsidRPr="00D91BA3">
          <w:rPr>
            <w:rFonts w:ascii="Arial" w:hAnsi="Arial" w:cs="Arial"/>
          </w:rPr>
          <w:t>Promotion immobilière</w:t>
        </w:r>
      </w:hyperlink>
    </w:p>
    <w:p w:rsidR="00822642" w:rsidRPr="00D91BA3" w:rsidRDefault="00C74851" w:rsidP="00822642">
      <w:pPr>
        <w:pStyle w:val="Prrafodelista"/>
        <w:ind w:firstLine="0"/>
        <w:rPr>
          <w:rFonts w:ascii="Arial" w:hAnsi="Arial" w:cs="Arial"/>
        </w:rPr>
      </w:pPr>
      <w:hyperlink r:id="rId238" w:tooltip="Propriété immobilière (page inexistante)" w:history="1">
        <w:r w:rsidR="00822642" w:rsidRPr="00D91BA3">
          <w:rPr>
            <w:rFonts w:ascii="Arial" w:hAnsi="Arial" w:cs="Arial"/>
          </w:rPr>
          <w:t>Propriété immobilière</w:t>
        </w:r>
      </w:hyperlink>
    </w:p>
    <w:p w:rsidR="00822642" w:rsidRPr="00D91BA3" w:rsidRDefault="00C74851" w:rsidP="00822642">
      <w:pPr>
        <w:pStyle w:val="Prrafodelista"/>
        <w:ind w:firstLine="0"/>
        <w:rPr>
          <w:rFonts w:ascii="Arial" w:hAnsi="Arial" w:cs="Arial"/>
        </w:rPr>
      </w:pPr>
      <w:hyperlink r:id="rId239" w:tooltip="Prospect en construction (page inexistante)" w:history="1">
        <w:r w:rsidR="00822642" w:rsidRPr="00D91BA3">
          <w:rPr>
            <w:rFonts w:ascii="Arial" w:hAnsi="Arial" w:cs="Arial"/>
          </w:rPr>
          <w:t>Prospect en construction</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40" w:tooltip="Quittance (page inexistante)" w:history="1">
        <w:r w:rsidR="00822642" w:rsidRPr="00D91BA3">
          <w:rPr>
            <w:rFonts w:ascii="Arial" w:hAnsi="Arial" w:cs="Arial"/>
          </w:rPr>
          <w:t>Quittance</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41" w:tooltip="Règle de constructibilité limitée" w:history="1">
        <w:r w:rsidR="00822642" w:rsidRPr="00D91BA3">
          <w:rPr>
            <w:rFonts w:ascii="Arial" w:hAnsi="Arial" w:cs="Arial"/>
          </w:rPr>
          <w:t>Règle de constructibilité limitée</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42" w:tooltip="Règlement national d'urbanisme" w:history="1">
        <w:r w:rsidR="00822642" w:rsidRPr="00D91BA3">
          <w:rPr>
            <w:rFonts w:ascii="Arial" w:hAnsi="Arial" w:cs="Arial"/>
          </w:rPr>
          <w:t>Règlement national d'urbanisme</w:t>
        </w:r>
      </w:hyperlink>
      <w:r w:rsidR="00822642" w:rsidRPr="00D91BA3">
        <w:rPr>
          <w:rFonts w:ascii="Arial" w:hAnsi="Arial" w:cs="Arial"/>
        </w:rPr>
        <w:t xml:space="preserve"> (RNU) (France)</w:t>
      </w:r>
    </w:p>
    <w:p w:rsidR="00822642" w:rsidRPr="00D91BA3" w:rsidRDefault="00C74851" w:rsidP="00822642">
      <w:pPr>
        <w:pStyle w:val="Prrafodelista"/>
        <w:ind w:firstLine="0"/>
        <w:rPr>
          <w:rFonts w:ascii="Arial" w:hAnsi="Arial" w:cs="Arial"/>
        </w:rPr>
      </w:pPr>
      <w:hyperlink r:id="rId243" w:tooltip="Réglementation thermique 2000" w:history="1">
        <w:r w:rsidR="00822642" w:rsidRPr="00D91BA3">
          <w:rPr>
            <w:rFonts w:ascii="Arial" w:hAnsi="Arial" w:cs="Arial"/>
          </w:rPr>
          <w:t>Réglementation thermique 2000</w:t>
        </w:r>
      </w:hyperlink>
      <w:r w:rsidR="00822642" w:rsidRPr="00D91BA3">
        <w:rPr>
          <w:rFonts w:ascii="Arial" w:hAnsi="Arial" w:cs="Arial"/>
        </w:rPr>
        <w:t xml:space="preserve"> (RT 2000) (France)</w:t>
      </w:r>
    </w:p>
    <w:p w:rsidR="00822642" w:rsidRPr="00D91BA3" w:rsidRDefault="00C74851" w:rsidP="00822642">
      <w:pPr>
        <w:pStyle w:val="Prrafodelista"/>
        <w:ind w:firstLine="0"/>
        <w:rPr>
          <w:rFonts w:ascii="Arial" w:hAnsi="Arial" w:cs="Arial"/>
        </w:rPr>
      </w:pPr>
      <w:hyperlink r:id="rId244" w:tooltip="Réglementation thermique 2005" w:history="1">
        <w:r w:rsidR="00822642" w:rsidRPr="00D91BA3">
          <w:rPr>
            <w:rFonts w:ascii="Arial" w:hAnsi="Arial" w:cs="Arial"/>
          </w:rPr>
          <w:t>Réglementation thermique 2005</w:t>
        </w:r>
      </w:hyperlink>
      <w:r w:rsidR="00822642" w:rsidRPr="00D91BA3">
        <w:rPr>
          <w:rFonts w:ascii="Arial" w:hAnsi="Arial" w:cs="Arial"/>
        </w:rPr>
        <w:t xml:space="preserve"> (RT 2005) (France)</w:t>
      </w:r>
    </w:p>
    <w:p w:rsidR="003A160D" w:rsidRPr="00D91BA3" w:rsidRDefault="003A160D" w:rsidP="003A160D">
      <w:pPr>
        <w:rPr>
          <w:rFonts w:ascii="Arial" w:hAnsi="Arial" w:cs="Arial"/>
        </w:rPr>
      </w:pPr>
      <w:r w:rsidRPr="00D91BA3">
        <w:rPr>
          <w:rFonts w:ascii="Arial" w:hAnsi="Arial" w:cs="Arial"/>
        </w:rPr>
        <w:t> Régularisation des charges</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C’est la différence (positive ou négative) entre la somme des acomptes pour charges versés par le locataire et celle des dépenses réellement engagées, durant une année civile. Elle apparaît sur l’avis d’échéance une fois par an. La régularisation est débitrice lorsque le locataire doit compléter les sommes versées. Elle est créditrice quand c’est le bailleur qui doit lui rembourser de l’argent.</w:t>
      </w:r>
    </w:p>
    <w:p w:rsidR="003A160D" w:rsidRPr="00D91BA3" w:rsidRDefault="003A160D" w:rsidP="003A160D">
      <w:pPr>
        <w:rPr>
          <w:rFonts w:ascii="Arial" w:hAnsi="Arial" w:cs="Arial"/>
        </w:rPr>
      </w:pPr>
      <w:r w:rsidRPr="00D91BA3">
        <w:rPr>
          <w:rFonts w:ascii="Arial" w:hAnsi="Arial" w:cs="Arial"/>
        </w:rPr>
        <w:t> Réhabilitation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Travaux d’amélioration des logements à usage locatif : mise en conformité, travaux destinés à la réalisation d’économies d’énergie ou de charges, renforcement de la sécurité des biens et des personnes, travaux d’accessibilité.</w:t>
      </w:r>
    </w:p>
    <w:p w:rsidR="003A160D" w:rsidRPr="00D91BA3" w:rsidRDefault="003A160D" w:rsidP="003A160D">
      <w:pPr>
        <w:rPr>
          <w:rFonts w:ascii="Arial" w:hAnsi="Arial" w:cs="Arial"/>
        </w:rPr>
      </w:pPr>
      <w:r w:rsidRPr="00D91BA3">
        <w:rPr>
          <w:rFonts w:ascii="Arial" w:hAnsi="Arial" w:cs="Arial"/>
        </w:rPr>
        <w:t> Réquisition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L’ordonnance de 1945 sur les réquisitions visait à trouver un toit aux familles sinistrées par la Seconde guerre mondiale. Elle autorise le Préfet (en cas de crise grave du logement), ou le Maire (exclusivement dans les situations d’urgence), à installer pour une durée de un à cinq ans dans des logements inoccupés des personnes très mal logées, menacées d’expulsion ou sans logis. Une indemnisation est versée au propriétaire par le bénéficiaire ou par l’Etat en cas de défaillance. Depuis la lutte contre les exclusions du 29 juillet 1998, seuls les logements détenus par une personne morale (banques, compagnies d’assurances, sociétés foncières…) sont susceptibles d’être réquisitionnés. Les opérations de réquisition ont été engagées par l’Etat en 1994-1995. Ce type d’opération consiste à bloquer des logements vides, pour les attribuer à des familles en difficulté de logement.</w:t>
      </w:r>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Résidentialisation</w:t>
      </w:r>
      <w:proofErr w:type="spellEnd"/>
      <w:r w:rsidRPr="00D91BA3">
        <w:rPr>
          <w:rFonts w:ascii="Arial" w:hAnsi="Arial" w:cs="Arial"/>
        </w:rPr>
        <w:t xml:space="preserve"> </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Travaux d’aménagement sur les espaces privés ayant pour finalité d’établir une distinction claire entre l’espace public extérieur et l’espace privé des immeubles de logements locatifs à vocation sociale, et d’en améliorer la qualité résidentielle.</w:t>
      </w:r>
    </w:p>
    <w:p w:rsidR="003A160D" w:rsidRPr="00D91BA3" w:rsidRDefault="003A160D" w:rsidP="003A160D">
      <w:pPr>
        <w:rPr>
          <w:rFonts w:ascii="Arial" w:hAnsi="Arial" w:cs="Arial"/>
        </w:rPr>
      </w:pPr>
      <w:r w:rsidRPr="00D91BA3">
        <w:rPr>
          <w:rFonts w:ascii="Arial" w:hAnsi="Arial" w:cs="Arial"/>
        </w:rPr>
        <w:t> Résiliation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Rupture du contrat de location.</w:t>
      </w:r>
    </w:p>
    <w:p w:rsidR="003A160D" w:rsidRPr="00D91BA3" w:rsidRDefault="003A160D" w:rsidP="003A160D">
      <w:pPr>
        <w:rPr>
          <w:rFonts w:ascii="Arial" w:hAnsi="Arial" w:cs="Arial"/>
        </w:rPr>
      </w:pPr>
      <w:r w:rsidRPr="00D91BA3">
        <w:rPr>
          <w:rFonts w:ascii="Arial" w:hAnsi="Arial" w:cs="Arial"/>
        </w:rPr>
        <w:t> Requalification</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Lancés à Paris et en banlieue depuis 1997, les travaux de </w:t>
      </w:r>
      <w:bookmarkStart w:id="115" w:name="mot131"/>
      <w:r w:rsidR="00C74851" w:rsidRPr="00D91BA3">
        <w:rPr>
          <w:rFonts w:ascii="Arial" w:hAnsi="Arial" w:cs="Arial"/>
          <w:sz w:val="22"/>
          <w:szCs w:val="22"/>
          <w:lang w:val="fr-FR"/>
        </w:rPr>
        <w:fldChar w:fldCharType="begin"/>
      </w:r>
      <w:r w:rsidRPr="00D91BA3">
        <w:rPr>
          <w:rFonts w:ascii="Arial" w:hAnsi="Arial" w:cs="Arial"/>
          <w:sz w:val="22"/>
          <w:szCs w:val="22"/>
          <w:lang w:val="fr-FR"/>
        </w:rPr>
        <w:instrText xml:space="preserve"> HYPERLINK "http://www.france-habitation.fr/spip.php?mot131" </w:instrText>
      </w:r>
      <w:r w:rsidR="00C74851" w:rsidRPr="00D91BA3">
        <w:rPr>
          <w:rFonts w:ascii="Arial" w:hAnsi="Arial" w:cs="Arial"/>
          <w:sz w:val="22"/>
          <w:szCs w:val="22"/>
          <w:lang w:val="fr-FR"/>
        </w:rPr>
        <w:fldChar w:fldCharType="separate"/>
      </w:r>
      <w:r w:rsidRPr="00D91BA3">
        <w:rPr>
          <w:rStyle w:val="glmot"/>
          <w:rFonts w:ascii="Arial" w:hAnsi="Arial" w:cs="Arial"/>
          <w:color w:val="0000FF"/>
          <w:sz w:val="22"/>
          <w:szCs w:val="22"/>
          <w:u w:val="single"/>
          <w:lang w:val="fr-FR"/>
        </w:rPr>
        <w:t>requalification</w:t>
      </w:r>
      <w:r w:rsidR="00C74851" w:rsidRPr="00D91BA3">
        <w:rPr>
          <w:rFonts w:ascii="Arial" w:hAnsi="Arial" w:cs="Arial"/>
          <w:sz w:val="22"/>
          <w:szCs w:val="22"/>
          <w:lang w:val="fr-FR"/>
        </w:rPr>
        <w:fldChar w:fldCharType="end"/>
      </w:r>
      <w:bookmarkEnd w:id="115"/>
      <w:r w:rsidRPr="00D91BA3">
        <w:rPr>
          <w:rFonts w:ascii="Arial" w:hAnsi="Arial" w:cs="Arial"/>
          <w:sz w:val="22"/>
          <w:szCs w:val="22"/>
          <w:lang w:val="fr-FR"/>
        </w:rPr>
        <w:t xml:space="preserve"> se rapportent à la restructuration des espaces extérieurs et à la </w:t>
      </w:r>
      <w:proofErr w:type="spellStart"/>
      <w:r w:rsidRPr="00D91BA3">
        <w:rPr>
          <w:rFonts w:ascii="Arial" w:hAnsi="Arial" w:cs="Arial"/>
          <w:sz w:val="22"/>
          <w:szCs w:val="22"/>
          <w:lang w:val="fr-FR"/>
        </w:rPr>
        <w:t>résidentialisation</w:t>
      </w:r>
      <w:proofErr w:type="spellEnd"/>
      <w:r w:rsidRPr="00D91BA3">
        <w:rPr>
          <w:rFonts w:ascii="Arial" w:hAnsi="Arial" w:cs="Arial"/>
          <w:sz w:val="22"/>
          <w:szCs w:val="22"/>
          <w:lang w:val="fr-FR"/>
        </w:rPr>
        <w:t xml:space="preserve"> des groupes d’immeubles. Ces opérations urbaines sont développées selon trois grands axes : l’amélioration du bâti et des espaces extérieurs ; l’amélioration de la gestion ; le développement du partenariat avec les acteurs sociaux ou associatifs. Elles impliquent différents acteurs locaux pour la création d’une voie, le déplacement d’un équipement, la démolition d’un bâtiment.</w:t>
      </w:r>
    </w:p>
    <w:p w:rsidR="00822642" w:rsidRPr="00D91BA3" w:rsidRDefault="00C74851" w:rsidP="00822642">
      <w:pPr>
        <w:pStyle w:val="Prrafodelista"/>
        <w:ind w:firstLine="0"/>
        <w:rPr>
          <w:rFonts w:ascii="Arial" w:hAnsi="Arial" w:cs="Arial"/>
        </w:rPr>
      </w:pPr>
      <w:hyperlink r:id="rId245" w:tooltip="Résidence principale" w:history="1">
        <w:r w:rsidR="00822642" w:rsidRPr="00D91BA3">
          <w:rPr>
            <w:rFonts w:ascii="Arial" w:hAnsi="Arial" w:cs="Arial"/>
          </w:rPr>
          <w:t>Résidence principale</w:t>
        </w:r>
      </w:hyperlink>
    </w:p>
    <w:p w:rsidR="00822642" w:rsidRPr="00D91BA3" w:rsidRDefault="00C74851" w:rsidP="00822642">
      <w:pPr>
        <w:pStyle w:val="Prrafodelista"/>
        <w:ind w:firstLine="0"/>
        <w:rPr>
          <w:rFonts w:ascii="Arial" w:hAnsi="Arial" w:cs="Arial"/>
        </w:rPr>
      </w:pPr>
      <w:hyperlink r:id="rId246" w:tooltip="Résidence secondaire" w:history="1">
        <w:r w:rsidR="00822642" w:rsidRPr="00D91BA3">
          <w:rPr>
            <w:rFonts w:ascii="Arial" w:hAnsi="Arial" w:cs="Arial"/>
          </w:rPr>
          <w:t>Résidence secondaire</w:t>
        </w:r>
      </w:hyperlink>
    </w:p>
    <w:p w:rsidR="00822642" w:rsidRPr="00D91BA3" w:rsidRDefault="00C74851" w:rsidP="00822642">
      <w:pPr>
        <w:pStyle w:val="Prrafodelista"/>
        <w:ind w:firstLine="0"/>
        <w:rPr>
          <w:rFonts w:ascii="Arial" w:hAnsi="Arial" w:cs="Arial"/>
        </w:rPr>
      </w:pPr>
      <w:hyperlink r:id="rId247" w:tooltip="Restauration immobilière (page inexistante)" w:history="1">
        <w:r w:rsidR="00822642" w:rsidRPr="00D91BA3">
          <w:rPr>
            <w:rFonts w:ascii="Arial" w:hAnsi="Arial" w:cs="Arial"/>
          </w:rPr>
          <w:t>Restauration immobilière</w:t>
        </w:r>
      </w:hyperlink>
    </w:p>
    <w:p w:rsidR="00822642" w:rsidRPr="00D91BA3" w:rsidRDefault="00C74851" w:rsidP="00822642">
      <w:pPr>
        <w:pStyle w:val="Prrafodelista"/>
        <w:ind w:firstLine="0"/>
        <w:rPr>
          <w:rFonts w:ascii="Arial" w:hAnsi="Arial" w:cs="Arial"/>
        </w:rPr>
      </w:pPr>
      <w:hyperlink r:id="rId248" w:tooltip="Rurbanisation" w:history="1">
        <w:r w:rsidR="00822642" w:rsidRPr="00D91BA3">
          <w:rPr>
            <w:rFonts w:ascii="Arial" w:hAnsi="Arial" w:cs="Arial"/>
          </w:rPr>
          <w:t>Rurbanisation</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49" w:tooltip="Schéma de cohérence territoriale" w:history="1">
        <w:r w:rsidR="00822642" w:rsidRPr="00D91BA3">
          <w:rPr>
            <w:rFonts w:ascii="Arial" w:hAnsi="Arial" w:cs="Arial"/>
          </w:rPr>
          <w:t>Schéma de cohérence territoriale</w:t>
        </w:r>
      </w:hyperlink>
      <w:r w:rsidR="00822642" w:rsidRPr="00D91BA3">
        <w:rPr>
          <w:rFonts w:ascii="Arial" w:hAnsi="Arial" w:cs="Arial"/>
        </w:rPr>
        <w:t xml:space="preserve"> (</w:t>
      </w:r>
      <w:proofErr w:type="spellStart"/>
      <w:r w:rsidR="00822642" w:rsidRPr="00D91BA3">
        <w:rPr>
          <w:rFonts w:ascii="Arial" w:hAnsi="Arial" w:cs="Arial"/>
        </w:rPr>
        <w:t>SCoT</w:t>
      </w:r>
      <w:proofErr w:type="spellEnd"/>
      <w:r w:rsidR="00822642" w:rsidRPr="00D91BA3">
        <w:rPr>
          <w:rFonts w:ascii="Arial" w:hAnsi="Arial" w:cs="Arial"/>
        </w:rPr>
        <w:t>) (France)</w:t>
      </w:r>
    </w:p>
    <w:p w:rsidR="00822642" w:rsidRPr="00D91BA3" w:rsidRDefault="00C74851" w:rsidP="00822642">
      <w:pPr>
        <w:pStyle w:val="Prrafodelista"/>
        <w:ind w:firstLine="0"/>
        <w:rPr>
          <w:rFonts w:ascii="Arial" w:hAnsi="Arial" w:cs="Arial"/>
        </w:rPr>
      </w:pPr>
      <w:hyperlink r:id="rId250" w:tooltip="Schéma directeur (urbanisme)" w:history="1">
        <w:r w:rsidR="00822642" w:rsidRPr="00D91BA3">
          <w:rPr>
            <w:rFonts w:ascii="Arial" w:hAnsi="Arial" w:cs="Arial"/>
          </w:rPr>
          <w:t>Schéma directeur</w:t>
        </w:r>
      </w:hyperlink>
      <w:r w:rsidR="00822642" w:rsidRPr="00D91BA3">
        <w:rPr>
          <w:rFonts w:ascii="Arial" w:hAnsi="Arial" w:cs="Arial"/>
        </w:rPr>
        <w:t xml:space="preserve"> (SD) (France)</w:t>
      </w:r>
    </w:p>
    <w:p w:rsidR="00822642" w:rsidRPr="00D91BA3" w:rsidRDefault="00C74851" w:rsidP="00822642">
      <w:pPr>
        <w:pStyle w:val="Prrafodelista"/>
        <w:ind w:firstLine="0"/>
        <w:rPr>
          <w:rFonts w:ascii="Arial" w:hAnsi="Arial" w:cs="Arial"/>
        </w:rPr>
      </w:pPr>
      <w:hyperlink r:id="rId251" w:tooltip="Évaluation des risques-clients" w:history="1">
        <w:proofErr w:type="spellStart"/>
        <w:r w:rsidR="00822642" w:rsidRPr="00D91BA3">
          <w:rPr>
            <w:rFonts w:ascii="Arial" w:hAnsi="Arial" w:cs="Arial"/>
          </w:rPr>
          <w:t>Scoring</w:t>
        </w:r>
        <w:proofErr w:type="spellEnd"/>
        <w:r w:rsidR="00822642" w:rsidRPr="00D91BA3">
          <w:rPr>
            <w:rFonts w:ascii="Arial" w:hAnsi="Arial" w:cs="Arial"/>
          </w:rPr>
          <w:t xml:space="preserve"> de crédit</w:t>
        </w:r>
      </w:hyperlink>
    </w:p>
    <w:p w:rsidR="00822642" w:rsidRPr="00D91BA3" w:rsidRDefault="00C74851" w:rsidP="00822642">
      <w:pPr>
        <w:pStyle w:val="Prrafodelista"/>
        <w:ind w:firstLine="0"/>
        <w:rPr>
          <w:rFonts w:ascii="Arial" w:hAnsi="Arial" w:cs="Arial"/>
        </w:rPr>
      </w:pPr>
      <w:hyperlink r:id="rId252" w:tooltip="Servitude (droit)" w:history="1">
        <w:r w:rsidR="00822642" w:rsidRPr="00D91BA3">
          <w:rPr>
            <w:rFonts w:ascii="Arial" w:hAnsi="Arial" w:cs="Arial"/>
          </w:rPr>
          <w:t>Servitude</w:t>
        </w:r>
      </w:hyperlink>
    </w:p>
    <w:p w:rsidR="00822642" w:rsidRPr="00D91BA3" w:rsidRDefault="00C74851" w:rsidP="00822642">
      <w:pPr>
        <w:pStyle w:val="Prrafodelista"/>
        <w:ind w:firstLine="0"/>
        <w:rPr>
          <w:rFonts w:ascii="Arial" w:hAnsi="Arial" w:cs="Arial"/>
        </w:rPr>
      </w:pPr>
      <w:hyperlink r:id="rId253" w:tooltip="Servitude d'utilité publique" w:history="1">
        <w:r w:rsidR="00822642" w:rsidRPr="00D91BA3">
          <w:rPr>
            <w:rFonts w:ascii="Arial" w:hAnsi="Arial" w:cs="Arial"/>
          </w:rPr>
          <w:t>Servitude d'utilité publique</w:t>
        </w:r>
      </w:hyperlink>
    </w:p>
    <w:p w:rsidR="00822642" w:rsidRPr="00D91BA3" w:rsidRDefault="00C74851" w:rsidP="00822642">
      <w:pPr>
        <w:pStyle w:val="Prrafodelista"/>
        <w:ind w:firstLine="0"/>
        <w:rPr>
          <w:rFonts w:ascii="Arial" w:hAnsi="Arial" w:cs="Arial"/>
        </w:rPr>
      </w:pPr>
      <w:hyperlink r:id="rId254" w:tooltip="Société d'aménagement foncier et d'établissement rural" w:history="1">
        <w:r w:rsidR="00822642" w:rsidRPr="00D91BA3">
          <w:rPr>
            <w:rFonts w:ascii="Arial" w:hAnsi="Arial" w:cs="Arial"/>
          </w:rPr>
          <w:t>Société d'aménagement foncier et d'établissement rural</w:t>
        </w:r>
      </w:hyperlink>
      <w:r w:rsidR="00822642" w:rsidRPr="00D91BA3">
        <w:rPr>
          <w:rFonts w:ascii="Arial" w:hAnsi="Arial" w:cs="Arial"/>
        </w:rPr>
        <w:t xml:space="preserve"> (SAFER) (France)</w:t>
      </w:r>
    </w:p>
    <w:p w:rsidR="00822642" w:rsidRPr="00D91BA3" w:rsidRDefault="00C74851" w:rsidP="00822642">
      <w:pPr>
        <w:pStyle w:val="Prrafodelista"/>
        <w:ind w:firstLine="0"/>
        <w:rPr>
          <w:rFonts w:ascii="Arial" w:hAnsi="Arial" w:cs="Arial"/>
        </w:rPr>
      </w:pPr>
      <w:hyperlink r:id="rId255" w:tooltip="Société de cautionnement" w:history="1">
        <w:r w:rsidR="00822642" w:rsidRPr="00D91BA3">
          <w:rPr>
            <w:rFonts w:ascii="Arial" w:hAnsi="Arial" w:cs="Arial"/>
          </w:rPr>
          <w:t>Société de cautionnement</w:t>
        </w:r>
      </w:hyperlink>
    </w:p>
    <w:p w:rsidR="00822642" w:rsidRPr="00D91BA3" w:rsidRDefault="00C74851" w:rsidP="00822642">
      <w:pPr>
        <w:pStyle w:val="Prrafodelista"/>
        <w:ind w:firstLine="0"/>
        <w:rPr>
          <w:rFonts w:ascii="Arial" w:hAnsi="Arial" w:cs="Arial"/>
        </w:rPr>
      </w:pPr>
      <w:hyperlink r:id="rId256" w:tooltip="Spot zoning" w:history="1">
        <w:r w:rsidR="00822642" w:rsidRPr="00D91BA3">
          <w:rPr>
            <w:rFonts w:ascii="Arial" w:hAnsi="Arial" w:cs="Arial"/>
          </w:rPr>
          <w:t>Spot zoning</w:t>
        </w:r>
      </w:hyperlink>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S.r.u</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La loi sur la solidarité et le renouvellement urbain (ou loi SRU) réaffirme la place du logement locatif social et le rôle des organismes HLM au service du droit au logement et de la mixité sociale. Le texte réforme les procédures de lutte contre l’insalubrité et le péril, instaure le droit à un logement décent, renforce les capacités d’intervention dans les copropriétés dégradées et unifie les modes d’interventions publiques en faveur de l’habitat privé. Depuis le 1</w:t>
      </w:r>
      <w:r w:rsidRPr="00D91BA3">
        <w:rPr>
          <w:rFonts w:ascii="Arial" w:hAnsi="Arial" w:cs="Arial"/>
          <w:sz w:val="22"/>
          <w:szCs w:val="22"/>
          <w:vertAlign w:val="superscript"/>
          <w:lang w:val="fr-FR"/>
        </w:rPr>
        <w:t>er</w:t>
      </w:r>
      <w:r w:rsidRPr="00D91BA3">
        <w:rPr>
          <w:rFonts w:ascii="Arial" w:hAnsi="Arial" w:cs="Arial"/>
          <w:sz w:val="22"/>
          <w:szCs w:val="22"/>
          <w:lang w:val="fr-FR"/>
        </w:rPr>
        <w:t xml:space="preserve"> janvier 2002, les communes qui n’atteignent pas le seuil de 20% de logements locatifs sociaux doivent à la fois payer une contribution et s’engager dans un plan de rattrapage pour tendre vers l’objectif de mixité sociale.</w:t>
      </w:r>
    </w:p>
    <w:p w:rsidR="003A160D" w:rsidRPr="00D91BA3" w:rsidRDefault="003A160D" w:rsidP="003A160D">
      <w:pPr>
        <w:rPr>
          <w:rFonts w:ascii="Arial" w:hAnsi="Arial" w:cs="Arial"/>
        </w:rPr>
      </w:pPr>
      <w:r w:rsidRPr="00D91BA3">
        <w:rPr>
          <w:rFonts w:ascii="Arial" w:hAnsi="Arial" w:cs="Arial"/>
        </w:rPr>
        <w:t> Supplément de loyer de solidarité (</w:t>
      </w:r>
      <w:proofErr w:type="spellStart"/>
      <w:r w:rsidRPr="00D91BA3">
        <w:rPr>
          <w:rFonts w:ascii="Arial" w:hAnsi="Arial" w:cs="Arial"/>
        </w:rPr>
        <w:t>s.l.s</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 xml:space="preserve">C’est une somme supplémentaire que doivent payer les locataires habitant le parc social dont les ressources sont au moins de 20% supérieures aux </w:t>
      </w:r>
      <w:bookmarkStart w:id="116" w:name="mot120"/>
      <w:r w:rsidR="00C74851" w:rsidRPr="00D91BA3">
        <w:rPr>
          <w:rFonts w:ascii="Arial" w:hAnsi="Arial" w:cs="Arial"/>
          <w:sz w:val="22"/>
          <w:szCs w:val="22"/>
          <w:lang w:val="fr-FR"/>
        </w:rPr>
        <w:fldChar w:fldCharType="begin"/>
      </w:r>
      <w:r w:rsidRPr="00D91BA3">
        <w:rPr>
          <w:rFonts w:ascii="Arial" w:hAnsi="Arial" w:cs="Arial"/>
          <w:sz w:val="22"/>
          <w:szCs w:val="22"/>
          <w:lang w:val="fr-FR"/>
        </w:rPr>
        <w:instrText xml:space="preserve"> HYPERLINK "http://www.france-habitation.fr/spip.php?mot120" </w:instrText>
      </w:r>
      <w:r w:rsidR="00C74851" w:rsidRPr="00D91BA3">
        <w:rPr>
          <w:rFonts w:ascii="Arial" w:hAnsi="Arial" w:cs="Arial"/>
          <w:sz w:val="22"/>
          <w:szCs w:val="22"/>
          <w:lang w:val="fr-FR"/>
        </w:rPr>
        <w:fldChar w:fldCharType="separate"/>
      </w:r>
      <w:r w:rsidRPr="00D91BA3">
        <w:rPr>
          <w:rStyle w:val="glmot"/>
          <w:rFonts w:ascii="Arial" w:hAnsi="Arial" w:cs="Arial"/>
          <w:color w:val="0000FF"/>
          <w:sz w:val="22"/>
          <w:szCs w:val="22"/>
          <w:u w:val="single"/>
          <w:lang w:val="fr-FR"/>
        </w:rPr>
        <w:t>plafonds de ressources</w:t>
      </w:r>
      <w:r w:rsidR="00C74851" w:rsidRPr="00D91BA3">
        <w:rPr>
          <w:rFonts w:ascii="Arial" w:hAnsi="Arial" w:cs="Arial"/>
          <w:sz w:val="22"/>
          <w:szCs w:val="22"/>
          <w:lang w:val="fr-FR"/>
        </w:rPr>
        <w:fldChar w:fldCharType="end"/>
      </w:r>
      <w:bookmarkEnd w:id="116"/>
      <w:r w:rsidRPr="00D91BA3">
        <w:rPr>
          <w:rFonts w:ascii="Arial" w:hAnsi="Arial" w:cs="Arial"/>
          <w:sz w:val="22"/>
          <w:szCs w:val="22"/>
          <w:lang w:val="fr-FR"/>
        </w:rPr>
        <w:t xml:space="preserve"> prévues pour l’attribution d’un logement social. Le locataire doit donc annuellement répondre à l’enquête « Supplément de Loyer de Solidarité » pour faire connaître à son bailleur l’état de ses revenus. L’absence de réponse à cette enquête entraîne l’application du supplément de loyer maximum assortie de frais de dossiers.</w:t>
      </w:r>
    </w:p>
    <w:p w:rsidR="003A160D" w:rsidRPr="00D91BA3" w:rsidRDefault="003A160D" w:rsidP="003A160D">
      <w:pPr>
        <w:rPr>
          <w:rFonts w:ascii="Arial" w:hAnsi="Arial" w:cs="Arial"/>
        </w:rPr>
      </w:pPr>
      <w:r w:rsidRPr="00D91BA3">
        <w:rPr>
          <w:rFonts w:ascii="Arial" w:hAnsi="Arial" w:cs="Arial"/>
        </w:rPr>
        <w:t> Surendettement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Situation dans laquelle les ressources ne permettent plus d’honorer les dettes.</w:t>
      </w:r>
    </w:p>
    <w:p w:rsidR="00822642" w:rsidRPr="00D91BA3" w:rsidRDefault="00C74851" w:rsidP="00822642">
      <w:pPr>
        <w:pStyle w:val="Prrafodelista"/>
        <w:ind w:firstLine="0"/>
        <w:rPr>
          <w:rFonts w:ascii="Arial" w:hAnsi="Arial" w:cs="Arial"/>
        </w:rPr>
      </w:pPr>
      <w:hyperlink r:id="rId257" w:tooltip="Surface hors œuvre brute" w:history="1">
        <w:r w:rsidR="00822642" w:rsidRPr="00D91BA3">
          <w:rPr>
            <w:rFonts w:ascii="Arial" w:hAnsi="Arial" w:cs="Arial"/>
          </w:rPr>
          <w:t>Surface hors œuvre brute</w:t>
        </w:r>
      </w:hyperlink>
      <w:r w:rsidR="00822642" w:rsidRPr="00D91BA3">
        <w:rPr>
          <w:rFonts w:ascii="Arial" w:hAnsi="Arial" w:cs="Arial"/>
        </w:rPr>
        <w:t xml:space="preserve"> (SHOB) (France)</w:t>
      </w:r>
    </w:p>
    <w:p w:rsidR="00822642" w:rsidRPr="00D91BA3" w:rsidRDefault="00C74851" w:rsidP="00822642">
      <w:pPr>
        <w:pStyle w:val="Prrafodelista"/>
        <w:ind w:firstLine="0"/>
        <w:rPr>
          <w:rFonts w:ascii="Arial" w:hAnsi="Arial" w:cs="Arial"/>
        </w:rPr>
      </w:pPr>
      <w:hyperlink r:id="rId258" w:tooltip="Surface hors œuvre nette" w:history="1">
        <w:r w:rsidR="00822642" w:rsidRPr="00D91BA3">
          <w:rPr>
            <w:rFonts w:ascii="Arial" w:hAnsi="Arial" w:cs="Arial"/>
          </w:rPr>
          <w:t>Surface hors œuvre nette</w:t>
        </w:r>
      </w:hyperlink>
      <w:r w:rsidR="00822642" w:rsidRPr="00D91BA3">
        <w:rPr>
          <w:rFonts w:ascii="Arial" w:hAnsi="Arial" w:cs="Arial"/>
        </w:rPr>
        <w:t xml:space="preserve"> (SHON) (France)</w:t>
      </w:r>
    </w:p>
    <w:p w:rsidR="00822642" w:rsidRPr="00D91BA3" w:rsidRDefault="00C74851" w:rsidP="00822642">
      <w:pPr>
        <w:pStyle w:val="Prrafodelista"/>
        <w:ind w:firstLine="0"/>
        <w:rPr>
          <w:rFonts w:ascii="Arial" w:hAnsi="Arial" w:cs="Arial"/>
        </w:rPr>
      </w:pPr>
      <w:hyperlink r:id="rId259" w:tooltip="Surface habitable" w:history="1">
        <w:r w:rsidR="00822642" w:rsidRPr="00D91BA3">
          <w:rPr>
            <w:rFonts w:ascii="Arial" w:hAnsi="Arial" w:cs="Arial"/>
          </w:rPr>
          <w:t>Surface habitable</w:t>
        </w:r>
      </w:hyperlink>
      <w:r w:rsidR="00822642" w:rsidRPr="00D91BA3">
        <w:rPr>
          <w:rFonts w:ascii="Arial" w:hAnsi="Arial" w:cs="Arial"/>
        </w:rPr>
        <w:t xml:space="preserve"> (SH) (France)</w:t>
      </w:r>
    </w:p>
    <w:p w:rsidR="00822642" w:rsidRPr="00D91BA3" w:rsidRDefault="00C74851" w:rsidP="00822642">
      <w:pPr>
        <w:pStyle w:val="Prrafodelista"/>
        <w:ind w:firstLine="0"/>
        <w:rPr>
          <w:rFonts w:ascii="Arial" w:hAnsi="Arial" w:cs="Arial"/>
        </w:rPr>
      </w:pPr>
      <w:hyperlink r:id="rId260" w:tooltip="Superficie Carrez" w:history="1">
        <w:r w:rsidR="00822642" w:rsidRPr="00D91BA3">
          <w:rPr>
            <w:rFonts w:ascii="Arial" w:hAnsi="Arial" w:cs="Arial"/>
          </w:rPr>
          <w:t>Superficie Carrez</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61" w:tooltip="Sustainable Building Alliance" w:history="1">
        <w:proofErr w:type="spellStart"/>
        <w:r w:rsidR="00822642" w:rsidRPr="00D91BA3">
          <w:rPr>
            <w:rFonts w:ascii="Arial" w:hAnsi="Arial" w:cs="Arial"/>
          </w:rPr>
          <w:t>Sustainable</w:t>
        </w:r>
        <w:proofErr w:type="spellEnd"/>
        <w:r w:rsidR="00822642" w:rsidRPr="00D91BA3">
          <w:rPr>
            <w:rFonts w:ascii="Arial" w:hAnsi="Arial" w:cs="Arial"/>
          </w:rPr>
          <w:t xml:space="preserve"> Building Alliance</w:t>
        </w:r>
      </w:hyperlink>
    </w:p>
    <w:p w:rsidR="00822642" w:rsidRPr="00D91BA3" w:rsidRDefault="00C74851" w:rsidP="00822642">
      <w:pPr>
        <w:pStyle w:val="Prrafodelista"/>
        <w:ind w:firstLine="0"/>
        <w:rPr>
          <w:rFonts w:ascii="Arial" w:hAnsi="Arial" w:cs="Arial"/>
        </w:rPr>
      </w:pPr>
      <w:hyperlink r:id="rId262" w:tooltip="Spéculation immobilière" w:history="1">
        <w:r w:rsidR="00822642" w:rsidRPr="00D91BA3">
          <w:rPr>
            <w:rFonts w:ascii="Arial" w:hAnsi="Arial" w:cs="Arial"/>
          </w:rPr>
          <w:t>Spéculation immobilière</w:t>
        </w:r>
      </w:hyperlink>
    </w:p>
    <w:p w:rsidR="00822642" w:rsidRPr="00D91BA3" w:rsidRDefault="00C74851" w:rsidP="00822642">
      <w:pPr>
        <w:pStyle w:val="Prrafodelista"/>
        <w:ind w:firstLine="0"/>
        <w:rPr>
          <w:rFonts w:ascii="Arial" w:hAnsi="Arial" w:cs="Arial"/>
        </w:rPr>
      </w:pPr>
      <w:hyperlink r:id="rId263" w:tooltip="Syndic de copropriété" w:history="1">
        <w:r w:rsidR="00822642" w:rsidRPr="00D91BA3">
          <w:rPr>
            <w:rFonts w:ascii="Arial" w:hAnsi="Arial" w:cs="Arial"/>
          </w:rPr>
          <w:t>Syndic de copropriété</w:t>
        </w:r>
      </w:hyperlink>
    </w:p>
    <w:p w:rsidR="00822642" w:rsidRPr="00D91BA3" w:rsidRDefault="00C74851" w:rsidP="00822642">
      <w:pPr>
        <w:pStyle w:val="Prrafodelista"/>
        <w:ind w:firstLine="0"/>
        <w:rPr>
          <w:rFonts w:ascii="Arial" w:hAnsi="Arial" w:cs="Arial"/>
        </w:rPr>
      </w:pPr>
      <w:hyperlink r:id="rId264" w:tooltip="Syndicat de copropriété" w:history="1">
        <w:r w:rsidR="00822642" w:rsidRPr="00D91BA3">
          <w:rPr>
            <w:rFonts w:ascii="Arial" w:hAnsi="Arial" w:cs="Arial"/>
          </w:rPr>
          <w:t>Syndicat de copropriété</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65" w:tooltip="Taxe foncière" w:history="1">
        <w:r w:rsidR="00822642" w:rsidRPr="00D91BA3">
          <w:rPr>
            <w:rFonts w:ascii="Arial" w:hAnsi="Arial" w:cs="Arial"/>
          </w:rPr>
          <w:t>Taxe foncière</w:t>
        </w:r>
      </w:hyperlink>
    </w:p>
    <w:p w:rsidR="00822642" w:rsidRPr="00D91BA3" w:rsidRDefault="00C74851" w:rsidP="00822642">
      <w:pPr>
        <w:pStyle w:val="Prrafodelista"/>
        <w:ind w:firstLine="0"/>
        <w:rPr>
          <w:rFonts w:ascii="Arial" w:hAnsi="Arial" w:cs="Arial"/>
        </w:rPr>
      </w:pPr>
      <w:hyperlink r:id="rId266" w:tooltip="Télétravail" w:history="1">
        <w:r w:rsidR="00822642" w:rsidRPr="00D91BA3">
          <w:rPr>
            <w:rFonts w:ascii="Arial" w:hAnsi="Arial" w:cs="Arial"/>
          </w:rPr>
          <w:t>Télétravail</w:t>
        </w:r>
      </w:hyperlink>
    </w:p>
    <w:p w:rsidR="00822642" w:rsidRPr="00D91BA3" w:rsidRDefault="00C74851" w:rsidP="00822642">
      <w:pPr>
        <w:pStyle w:val="Prrafodelista"/>
        <w:ind w:firstLine="0"/>
        <w:rPr>
          <w:rFonts w:ascii="Arial" w:hAnsi="Arial" w:cs="Arial"/>
        </w:rPr>
      </w:pPr>
      <w:hyperlink r:id="rId267" w:tooltip="Terrain (immobilier)" w:history="1">
        <w:r w:rsidR="00822642" w:rsidRPr="00D91BA3">
          <w:rPr>
            <w:rFonts w:ascii="Arial" w:hAnsi="Arial" w:cs="Arial"/>
          </w:rPr>
          <w:t>Terrain (immobilier)</w:t>
        </w:r>
      </w:hyperlink>
    </w:p>
    <w:p w:rsidR="00822642" w:rsidRPr="00D91BA3" w:rsidRDefault="00C74851" w:rsidP="00822642">
      <w:pPr>
        <w:pStyle w:val="Prrafodelista"/>
        <w:ind w:firstLine="0"/>
        <w:rPr>
          <w:rFonts w:ascii="Arial" w:hAnsi="Arial" w:cs="Arial"/>
        </w:rPr>
      </w:pPr>
      <w:hyperlink r:id="rId268" w:tooltip="Terrain à bâtir" w:history="1">
        <w:r w:rsidR="00822642" w:rsidRPr="00D91BA3">
          <w:rPr>
            <w:rFonts w:ascii="Arial" w:hAnsi="Arial" w:cs="Arial"/>
          </w:rPr>
          <w:t>Terrain à bâtir</w:t>
        </w:r>
      </w:hyperlink>
    </w:p>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T.i.p</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lastRenderedPageBreak/>
        <w:t>Titre Interbancaire de paiement.</w:t>
      </w:r>
    </w:p>
    <w:p w:rsidR="003A160D" w:rsidRPr="00D91BA3" w:rsidRDefault="003A160D" w:rsidP="003A160D">
      <w:pPr>
        <w:rPr>
          <w:rFonts w:ascii="Arial" w:hAnsi="Arial" w:cs="Arial"/>
        </w:rPr>
      </w:pPr>
      <w:r w:rsidRPr="00D91BA3">
        <w:rPr>
          <w:rFonts w:ascii="Arial" w:hAnsi="Arial" w:cs="Arial"/>
        </w:rPr>
        <w:t> Terme échu</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Le locataire règle en début de mois le loyer du mois qui vient de s’écouler.</w:t>
      </w:r>
    </w:p>
    <w:bookmarkEnd w:id="114"/>
    <w:p w:rsidR="003A160D" w:rsidRPr="00D91BA3" w:rsidRDefault="003A160D" w:rsidP="003A160D">
      <w:pPr>
        <w:rPr>
          <w:rFonts w:ascii="Arial" w:hAnsi="Arial" w:cs="Arial"/>
        </w:rPr>
      </w:pPr>
      <w:r w:rsidRPr="00D91BA3">
        <w:rPr>
          <w:rFonts w:ascii="Arial" w:hAnsi="Arial" w:cs="Arial"/>
        </w:rPr>
        <w:t xml:space="preserve"> Terme </w:t>
      </w:r>
      <w:proofErr w:type="gramStart"/>
      <w:r w:rsidRPr="00D91BA3">
        <w:rPr>
          <w:rFonts w:ascii="Arial" w:hAnsi="Arial" w:cs="Arial"/>
        </w:rPr>
        <w:t>a</w:t>
      </w:r>
      <w:proofErr w:type="gramEnd"/>
      <w:r w:rsidRPr="00D91BA3">
        <w:rPr>
          <w:rFonts w:ascii="Arial" w:hAnsi="Arial" w:cs="Arial"/>
        </w:rPr>
        <w:t xml:space="preserve"> échoir</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Le locataire règle en début de mois le loyer du mois qui va s’écouler.</w:t>
      </w:r>
    </w:p>
    <w:p w:rsidR="003A160D" w:rsidRPr="00D91BA3" w:rsidRDefault="003A160D" w:rsidP="003A160D">
      <w:pPr>
        <w:rPr>
          <w:rFonts w:ascii="Arial" w:hAnsi="Arial" w:cs="Arial"/>
        </w:rPr>
      </w:pPr>
    </w:p>
    <w:p w:rsidR="003A160D" w:rsidRPr="00D91BA3" w:rsidRDefault="003A160D" w:rsidP="003A160D">
      <w:pPr>
        <w:rPr>
          <w:rFonts w:ascii="Arial" w:hAnsi="Arial" w:cs="Arial"/>
        </w:rPr>
      </w:pPr>
      <w:bookmarkStart w:id="117" w:name="ancreUZ"/>
      <w:r w:rsidRPr="00D91BA3">
        <w:rPr>
          <w:rFonts w:ascii="Arial" w:hAnsi="Arial" w:cs="Arial"/>
        </w:rPr>
        <w:t> Un pour cent logement / 1% logement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C’est la dénomination usuelle de la participation des employeurs à l’effort de construction, instituée en 1953 pour les entreprises du secteur privé non agricole de 10 salariés et plus. Depuis sa création, le 1% logement intervient dans deux domaines traditionnels : l’investissement pour la réservation de logements locatifs et le financement de prêts à des salariés pour leur résidence principale.</w:t>
      </w:r>
    </w:p>
    <w:p w:rsidR="00822642" w:rsidRPr="00D91BA3" w:rsidRDefault="00C74851" w:rsidP="00822642">
      <w:pPr>
        <w:pStyle w:val="Prrafodelista"/>
        <w:ind w:firstLine="0"/>
        <w:rPr>
          <w:rFonts w:ascii="Arial" w:hAnsi="Arial" w:cs="Arial"/>
        </w:rPr>
      </w:pPr>
      <w:hyperlink r:id="rId269" w:tooltip="Unité de voisinage" w:history="1">
        <w:r w:rsidR="00822642" w:rsidRPr="00D91BA3">
          <w:rPr>
            <w:rFonts w:ascii="Arial" w:hAnsi="Arial" w:cs="Arial"/>
          </w:rPr>
          <w:t>Unité de voisinage</w:t>
        </w:r>
      </w:hyperlink>
    </w:p>
    <w:p w:rsidR="00822642" w:rsidRPr="00D91BA3" w:rsidRDefault="00C74851" w:rsidP="00822642">
      <w:pPr>
        <w:pStyle w:val="Prrafodelista"/>
        <w:ind w:firstLine="0"/>
        <w:rPr>
          <w:rFonts w:ascii="Arial" w:hAnsi="Arial" w:cs="Arial"/>
        </w:rPr>
      </w:pPr>
      <w:hyperlink r:id="rId270" w:tooltip="Urbanisme" w:history="1">
        <w:r w:rsidR="00822642" w:rsidRPr="00D91BA3">
          <w:rPr>
            <w:rFonts w:ascii="Arial" w:hAnsi="Arial" w:cs="Arial"/>
          </w:rPr>
          <w:t>Urbanisme</w:t>
        </w:r>
      </w:hyperlink>
    </w:p>
    <w:p w:rsidR="00822642" w:rsidRPr="00D91BA3" w:rsidRDefault="00C74851" w:rsidP="00822642">
      <w:pPr>
        <w:pStyle w:val="Prrafodelista"/>
        <w:ind w:firstLine="0"/>
        <w:rPr>
          <w:rFonts w:ascii="Arial" w:hAnsi="Arial" w:cs="Arial"/>
        </w:rPr>
      </w:pPr>
      <w:hyperlink r:id="rId271" w:tooltip="Usage optimal" w:history="1">
        <w:r w:rsidR="00822642" w:rsidRPr="00D91BA3">
          <w:rPr>
            <w:rFonts w:ascii="Arial" w:hAnsi="Arial" w:cs="Arial"/>
          </w:rPr>
          <w:t>Usage optimal</w:t>
        </w:r>
      </w:hyperlink>
    </w:p>
    <w:p w:rsidR="00822642" w:rsidRPr="00D91BA3" w:rsidRDefault="00C74851" w:rsidP="00822642">
      <w:pPr>
        <w:pStyle w:val="Prrafodelista"/>
        <w:ind w:firstLine="0"/>
        <w:rPr>
          <w:rFonts w:ascii="Arial" w:hAnsi="Arial" w:cs="Arial"/>
        </w:rPr>
      </w:pPr>
      <w:hyperlink r:id="rId272" w:tooltip="Usine" w:history="1">
        <w:r w:rsidR="00822642" w:rsidRPr="00D91BA3">
          <w:rPr>
            <w:rFonts w:ascii="Arial" w:hAnsi="Arial" w:cs="Arial"/>
          </w:rPr>
          <w:t>Usine</w:t>
        </w:r>
      </w:hyperlink>
    </w:p>
    <w:p w:rsidR="00822642" w:rsidRPr="00D91BA3" w:rsidRDefault="00C74851" w:rsidP="00822642">
      <w:pPr>
        <w:pStyle w:val="Prrafodelista"/>
        <w:ind w:firstLine="0"/>
        <w:rPr>
          <w:rFonts w:ascii="Arial" w:hAnsi="Arial" w:cs="Arial"/>
        </w:rPr>
      </w:pPr>
      <w:hyperlink r:id="rId273" w:tooltip="Prescription acquisitive" w:history="1">
        <w:r w:rsidR="00822642" w:rsidRPr="00D91BA3">
          <w:rPr>
            <w:rFonts w:ascii="Arial" w:hAnsi="Arial" w:cs="Arial"/>
          </w:rPr>
          <w:t>Usucapion</w:t>
        </w:r>
      </w:hyperlink>
    </w:p>
    <w:p w:rsidR="00822642" w:rsidRPr="00D91BA3" w:rsidRDefault="00C74851" w:rsidP="00822642">
      <w:pPr>
        <w:pStyle w:val="Prrafodelista"/>
        <w:ind w:firstLine="0"/>
        <w:rPr>
          <w:rFonts w:ascii="Arial" w:hAnsi="Arial" w:cs="Arial"/>
        </w:rPr>
      </w:pPr>
      <w:hyperlink r:id="rId274" w:tooltip="Usufruit" w:history="1">
        <w:r w:rsidR="00822642" w:rsidRPr="00D91BA3">
          <w:rPr>
            <w:rFonts w:ascii="Arial" w:hAnsi="Arial" w:cs="Arial"/>
          </w:rPr>
          <w:t>Usufruit</w:t>
        </w:r>
      </w:hyperlink>
    </w:p>
    <w:p w:rsidR="00822642" w:rsidRPr="00D91BA3" w:rsidRDefault="00C74851" w:rsidP="00822642">
      <w:pPr>
        <w:pStyle w:val="Prrafodelista"/>
        <w:ind w:firstLine="0"/>
        <w:rPr>
          <w:rFonts w:ascii="Arial" w:hAnsi="Arial" w:cs="Arial"/>
        </w:rPr>
      </w:pPr>
      <w:hyperlink r:id="rId275" w:tooltip="Utilisateur d'espace" w:history="1">
        <w:r w:rsidR="00822642" w:rsidRPr="00D91BA3">
          <w:rPr>
            <w:rFonts w:ascii="Arial" w:hAnsi="Arial" w:cs="Arial"/>
          </w:rPr>
          <w:t>Utilisateur d'espace</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76" w:tooltip="Valeur à neuf (immobilier) (page inexistante)" w:history="1">
        <w:r w:rsidR="00822642" w:rsidRPr="00D91BA3">
          <w:rPr>
            <w:rFonts w:ascii="Arial" w:hAnsi="Arial" w:cs="Arial"/>
          </w:rPr>
          <w:t>Valeur à neuf</w:t>
        </w:r>
      </w:hyperlink>
    </w:p>
    <w:p w:rsidR="00822642" w:rsidRPr="00D91BA3" w:rsidRDefault="00C74851" w:rsidP="00822642">
      <w:pPr>
        <w:pStyle w:val="Prrafodelista"/>
        <w:ind w:firstLine="0"/>
        <w:rPr>
          <w:rFonts w:ascii="Arial" w:hAnsi="Arial" w:cs="Arial"/>
        </w:rPr>
      </w:pPr>
      <w:hyperlink r:id="rId277" w:tooltip="Valeur locative" w:history="1">
        <w:r w:rsidR="00822642" w:rsidRPr="00D91BA3">
          <w:rPr>
            <w:rFonts w:ascii="Arial" w:hAnsi="Arial" w:cs="Arial"/>
          </w:rPr>
          <w:t>Valeur locative</w:t>
        </w:r>
      </w:hyperlink>
    </w:p>
    <w:p w:rsidR="00822642" w:rsidRPr="00D91BA3" w:rsidRDefault="00C74851" w:rsidP="00822642">
      <w:pPr>
        <w:pStyle w:val="Prrafodelista"/>
        <w:ind w:firstLine="0"/>
        <w:rPr>
          <w:rFonts w:ascii="Arial" w:hAnsi="Arial" w:cs="Arial"/>
        </w:rPr>
      </w:pPr>
      <w:hyperlink r:id="rId278" w:tooltip="Vente immobilière" w:history="1">
        <w:r w:rsidR="00822642" w:rsidRPr="00D91BA3">
          <w:rPr>
            <w:rFonts w:ascii="Arial" w:hAnsi="Arial" w:cs="Arial"/>
          </w:rPr>
          <w:t>Vente immobilière</w:t>
        </w:r>
      </w:hyperlink>
    </w:p>
    <w:p w:rsidR="00822642" w:rsidRPr="00D91BA3" w:rsidRDefault="00C74851" w:rsidP="00822642">
      <w:pPr>
        <w:pStyle w:val="Prrafodelista"/>
        <w:ind w:firstLine="0"/>
        <w:rPr>
          <w:rFonts w:ascii="Arial" w:hAnsi="Arial" w:cs="Arial"/>
        </w:rPr>
      </w:pPr>
      <w:hyperlink r:id="rId279" w:tooltip="Vente en état futur d'achèvement" w:history="1">
        <w:r w:rsidR="00822642" w:rsidRPr="00D91BA3">
          <w:rPr>
            <w:rFonts w:ascii="Arial" w:hAnsi="Arial" w:cs="Arial"/>
          </w:rPr>
          <w:t>Vente en état futur d'achèvement</w:t>
        </w:r>
      </w:hyperlink>
      <w:r w:rsidR="00822642" w:rsidRPr="00D91BA3">
        <w:rPr>
          <w:rFonts w:ascii="Arial" w:hAnsi="Arial" w:cs="Arial"/>
        </w:rPr>
        <w:t xml:space="preserve"> (VEFA) (France)</w:t>
      </w:r>
    </w:p>
    <w:p w:rsidR="003A160D" w:rsidRPr="00D91BA3" w:rsidRDefault="003A160D" w:rsidP="003A160D">
      <w:pPr>
        <w:rPr>
          <w:rFonts w:ascii="Arial" w:hAnsi="Arial" w:cs="Arial"/>
        </w:rPr>
      </w:pPr>
      <w:r w:rsidRPr="00D91BA3">
        <w:rPr>
          <w:rFonts w:ascii="Arial" w:hAnsi="Arial" w:cs="Arial"/>
        </w:rPr>
        <w:t> Vente h.l.m.</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La loi du 21 juillet 1994 définit les conditions de vente aux locataires HLM leur logement. L’initiative de la vente appartient à l’organisme d’HLM. La décision ne peut concerner que des logements construits ou acquis depuis plus de 10 ans. Le prix de vente est fixé par les domaines. Il faut s’adresser à son organisme d’HLM pour savoir quels logements sont mis en vente.</w:t>
      </w:r>
    </w:p>
    <w:p w:rsidR="00822642" w:rsidRPr="00D91BA3" w:rsidRDefault="00C74851" w:rsidP="00822642">
      <w:pPr>
        <w:pStyle w:val="Prrafodelista"/>
        <w:ind w:firstLine="0"/>
        <w:rPr>
          <w:rFonts w:ascii="Arial" w:hAnsi="Arial" w:cs="Arial"/>
        </w:rPr>
      </w:pPr>
      <w:hyperlink r:id="rId280" w:tooltip="Viabilité" w:history="1">
        <w:r w:rsidR="00822642" w:rsidRPr="00D91BA3">
          <w:rPr>
            <w:rFonts w:ascii="Arial" w:hAnsi="Arial" w:cs="Arial"/>
          </w:rPr>
          <w:t>Viabilité</w:t>
        </w:r>
      </w:hyperlink>
      <w:r w:rsidR="00822642" w:rsidRPr="00D91BA3">
        <w:rPr>
          <w:rFonts w:ascii="Arial" w:hAnsi="Arial" w:cs="Arial"/>
        </w:rPr>
        <w:t xml:space="preserve"> ou Viabilisation</w:t>
      </w:r>
    </w:p>
    <w:p w:rsidR="00822642" w:rsidRPr="00D91BA3" w:rsidRDefault="00C74851" w:rsidP="00822642">
      <w:pPr>
        <w:pStyle w:val="Prrafodelista"/>
        <w:ind w:firstLine="0"/>
        <w:rPr>
          <w:rFonts w:ascii="Arial" w:hAnsi="Arial" w:cs="Arial"/>
        </w:rPr>
      </w:pPr>
      <w:hyperlink r:id="rId281" w:tooltip="Viager" w:history="1">
        <w:r w:rsidR="00822642" w:rsidRPr="00D91BA3">
          <w:rPr>
            <w:rFonts w:ascii="Arial" w:hAnsi="Arial" w:cs="Arial"/>
          </w:rPr>
          <w:t>Viager</w:t>
        </w:r>
      </w:hyperlink>
    </w:p>
    <w:p w:rsidR="00822642" w:rsidRPr="00D91BA3" w:rsidRDefault="00C74851" w:rsidP="00822642">
      <w:pPr>
        <w:pStyle w:val="Prrafodelista"/>
        <w:ind w:firstLine="0"/>
        <w:rPr>
          <w:rFonts w:ascii="Arial" w:hAnsi="Arial" w:cs="Arial"/>
        </w:rPr>
      </w:pPr>
      <w:hyperlink r:id="rId282" w:tooltip="Villa (grande maison)" w:history="1">
        <w:r w:rsidR="00822642" w:rsidRPr="00D91BA3">
          <w:rPr>
            <w:rFonts w:ascii="Arial" w:hAnsi="Arial" w:cs="Arial"/>
          </w:rPr>
          <w:t>Villa</w:t>
        </w:r>
      </w:hyperlink>
    </w:p>
    <w:p w:rsidR="00822642" w:rsidRPr="00D91BA3" w:rsidRDefault="00C74851" w:rsidP="00822642">
      <w:pPr>
        <w:pStyle w:val="Prrafodelista"/>
        <w:ind w:firstLine="0"/>
        <w:rPr>
          <w:rFonts w:ascii="Arial" w:hAnsi="Arial" w:cs="Arial"/>
        </w:rPr>
      </w:pPr>
      <w:hyperlink r:id="rId283" w:tooltip="Villégiature" w:history="1">
        <w:r w:rsidR="00822642" w:rsidRPr="00D91BA3">
          <w:rPr>
            <w:rFonts w:ascii="Arial" w:hAnsi="Arial" w:cs="Arial"/>
          </w:rPr>
          <w:t>Villégiature</w:t>
        </w:r>
      </w:hyperlink>
    </w:p>
    <w:p w:rsidR="00822642" w:rsidRPr="00D91BA3" w:rsidRDefault="00C74851" w:rsidP="00822642">
      <w:pPr>
        <w:pStyle w:val="Prrafodelista"/>
        <w:ind w:firstLine="0"/>
        <w:rPr>
          <w:rFonts w:ascii="Arial" w:hAnsi="Arial" w:cs="Arial"/>
        </w:rPr>
      </w:pPr>
      <w:hyperlink r:id="rId284" w:tooltip="Vitrage à isolation renforcée" w:history="1">
        <w:r w:rsidR="00822642" w:rsidRPr="00D91BA3">
          <w:rPr>
            <w:rFonts w:ascii="Arial" w:hAnsi="Arial" w:cs="Arial"/>
          </w:rPr>
          <w:t>Vitrage à isolation renforcée</w:t>
        </w:r>
      </w:hyperlink>
    </w:p>
    <w:p w:rsidR="00822642" w:rsidRPr="00D91BA3" w:rsidRDefault="00C74851" w:rsidP="00822642">
      <w:pPr>
        <w:pStyle w:val="Prrafodelista"/>
        <w:ind w:firstLine="0"/>
        <w:rPr>
          <w:rFonts w:ascii="Arial" w:hAnsi="Arial" w:cs="Arial"/>
        </w:rPr>
      </w:pPr>
      <w:hyperlink r:id="rId285" w:tooltip="Vitrine" w:history="1">
        <w:r w:rsidR="00822642" w:rsidRPr="00D91BA3">
          <w:rPr>
            <w:rFonts w:ascii="Arial" w:hAnsi="Arial" w:cs="Arial"/>
          </w:rPr>
          <w:t>Vitrine</w:t>
        </w:r>
      </w:hyperlink>
    </w:p>
    <w:p w:rsidR="00822642" w:rsidRPr="00D91BA3" w:rsidRDefault="00822642" w:rsidP="00822642">
      <w:pPr>
        <w:pStyle w:val="Prrafodelista"/>
        <w:ind w:firstLine="0"/>
        <w:rPr>
          <w:rFonts w:ascii="Arial" w:hAnsi="Arial" w:cs="Arial"/>
        </w:rPr>
      </w:pPr>
    </w:p>
    <w:p w:rsidR="00822642" w:rsidRPr="00D91BA3" w:rsidRDefault="00C74851" w:rsidP="00822642">
      <w:pPr>
        <w:pStyle w:val="Prrafodelista"/>
        <w:ind w:firstLine="0"/>
        <w:rPr>
          <w:rFonts w:ascii="Arial" w:hAnsi="Arial" w:cs="Arial"/>
        </w:rPr>
      </w:pPr>
      <w:hyperlink r:id="rId286" w:tooltip="Zonage (urbanisme)" w:history="1">
        <w:r w:rsidR="00822642" w:rsidRPr="00D91BA3">
          <w:rPr>
            <w:rFonts w:ascii="Arial" w:hAnsi="Arial" w:cs="Arial"/>
          </w:rPr>
          <w:t>Zonage</w:t>
        </w:r>
      </w:hyperlink>
    </w:p>
    <w:p w:rsidR="00822642" w:rsidRPr="00D91BA3" w:rsidRDefault="00C74851" w:rsidP="00822642">
      <w:pPr>
        <w:pStyle w:val="Prrafodelista"/>
        <w:ind w:firstLine="0"/>
        <w:rPr>
          <w:rFonts w:ascii="Arial" w:hAnsi="Arial" w:cs="Arial"/>
        </w:rPr>
      </w:pPr>
      <w:hyperlink r:id="rId287" w:tooltip="Zonage résidentiel" w:history="1">
        <w:r w:rsidR="00822642" w:rsidRPr="00D91BA3">
          <w:rPr>
            <w:rFonts w:ascii="Arial" w:hAnsi="Arial" w:cs="Arial"/>
          </w:rPr>
          <w:t>Zonage résidentiel</w:t>
        </w:r>
      </w:hyperlink>
    </w:p>
    <w:p w:rsidR="00822642" w:rsidRPr="00D91BA3" w:rsidRDefault="00C74851" w:rsidP="00822642">
      <w:pPr>
        <w:pStyle w:val="Prrafodelista"/>
        <w:ind w:firstLine="0"/>
        <w:rPr>
          <w:rFonts w:ascii="Arial" w:hAnsi="Arial" w:cs="Arial"/>
        </w:rPr>
      </w:pPr>
      <w:hyperlink r:id="rId288" w:tooltip="Zone d'aménagement concerté" w:history="1">
        <w:r w:rsidR="00822642" w:rsidRPr="00D91BA3">
          <w:rPr>
            <w:rFonts w:ascii="Arial" w:hAnsi="Arial" w:cs="Arial"/>
          </w:rPr>
          <w:t>Zone d'aménagement concerté</w:t>
        </w:r>
      </w:hyperlink>
      <w:r w:rsidR="00822642" w:rsidRPr="00D91BA3">
        <w:rPr>
          <w:rFonts w:ascii="Arial" w:hAnsi="Arial" w:cs="Arial"/>
        </w:rPr>
        <w:t xml:space="preserve"> ou ZAC (France)</w:t>
      </w:r>
    </w:p>
    <w:p w:rsidR="00822642" w:rsidRPr="00D91BA3" w:rsidRDefault="00C74851" w:rsidP="00822642">
      <w:pPr>
        <w:pStyle w:val="Prrafodelista"/>
        <w:ind w:firstLine="0"/>
        <w:rPr>
          <w:rFonts w:ascii="Arial" w:hAnsi="Arial" w:cs="Arial"/>
        </w:rPr>
      </w:pPr>
      <w:hyperlink r:id="rId289" w:tooltip="Zone d'aménagement différé" w:history="1">
        <w:r w:rsidR="00822642" w:rsidRPr="00D91BA3">
          <w:rPr>
            <w:rFonts w:ascii="Arial" w:hAnsi="Arial" w:cs="Arial"/>
          </w:rPr>
          <w:t>Zone d'aménagement différé</w:t>
        </w:r>
      </w:hyperlink>
      <w:r w:rsidR="00822642" w:rsidRPr="00D91BA3">
        <w:rPr>
          <w:rFonts w:ascii="Arial" w:hAnsi="Arial" w:cs="Arial"/>
        </w:rPr>
        <w:t xml:space="preserve"> (France)</w:t>
      </w:r>
    </w:p>
    <w:p w:rsidR="00822642" w:rsidRPr="00D91BA3" w:rsidRDefault="00C74851" w:rsidP="00822642">
      <w:pPr>
        <w:pStyle w:val="Prrafodelista"/>
        <w:ind w:firstLine="0"/>
        <w:rPr>
          <w:rFonts w:ascii="Arial" w:hAnsi="Arial" w:cs="Arial"/>
        </w:rPr>
      </w:pPr>
      <w:hyperlink r:id="rId290" w:tooltip="Zone de protection du patrimoine architectural, urbain et paysager" w:history="1">
        <w:r w:rsidR="00822642" w:rsidRPr="00D91BA3">
          <w:rPr>
            <w:rFonts w:ascii="Arial" w:hAnsi="Arial" w:cs="Arial"/>
          </w:rPr>
          <w:t>Zone de protection du patrimoine architectural, urbain et paysager</w:t>
        </w:r>
      </w:hyperlink>
      <w:r w:rsidR="00822642" w:rsidRPr="00D91BA3">
        <w:rPr>
          <w:rFonts w:ascii="Arial" w:hAnsi="Arial" w:cs="Arial"/>
        </w:rPr>
        <w:t xml:space="preserve"> (ZPPAUP) (France)</w:t>
      </w:r>
    </w:p>
    <w:p w:rsidR="00822642" w:rsidRPr="00D91BA3" w:rsidRDefault="00C74851" w:rsidP="00822642">
      <w:pPr>
        <w:pStyle w:val="Prrafodelista"/>
        <w:ind w:firstLine="0"/>
        <w:rPr>
          <w:rFonts w:ascii="Arial" w:hAnsi="Arial" w:cs="Arial"/>
        </w:rPr>
      </w:pPr>
      <w:hyperlink r:id="rId291" w:tooltip="Zone à urbaniser en priorité" w:history="1">
        <w:r w:rsidR="00822642" w:rsidRPr="00D91BA3">
          <w:rPr>
            <w:rFonts w:ascii="Arial" w:hAnsi="Arial" w:cs="Arial"/>
          </w:rPr>
          <w:t>Zone à urbaniser en priorité</w:t>
        </w:r>
      </w:hyperlink>
      <w:r w:rsidR="00822642" w:rsidRPr="00D91BA3">
        <w:rPr>
          <w:rFonts w:ascii="Arial" w:hAnsi="Arial" w:cs="Arial"/>
        </w:rPr>
        <w:t xml:space="preserve"> (ZUP) (France)</w:t>
      </w:r>
    </w:p>
    <w:bookmarkEnd w:id="117"/>
    <w:p w:rsidR="003A160D" w:rsidRPr="00D91BA3" w:rsidRDefault="003A160D" w:rsidP="003A160D">
      <w:pPr>
        <w:rPr>
          <w:rFonts w:ascii="Arial" w:hAnsi="Arial" w:cs="Arial"/>
        </w:rPr>
      </w:pPr>
      <w:r w:rsidRPr="00D91BA3">
        <w:rPr>
          <w:rFonts w:ascii="Arial" w:hAnsi="Arial" w:cs="Arial"/>
        </w:rPr>
        <w:t> </w:t>
      </w:r>
      <w:proofErr w:type="spellStart"/>
      <w:r w:rsidRPr="00D91BA3">
        <w:rPr>
          <w:rFonts w:ascii="Arial" w:hAnsi="Arial" w:cs="Arial"/>
        </w:rPr>
        <w:t>Z.u.s</w:t>
      </w:r>
      <w:proofErr w:type="spellEnd"/>
      <w:r w:rsidRPr="00D91BA3">
        <w:rPr>
          <w:rFonts w:ascii="Arial" w:hAnsi="Arial" w:cs="Arial"/>
        </w:rPr>
        <w:t>.</w:t>
      </w:r>
    </w:p>
    <w:p w:rsidR="003A160D" w:rsidRPr="00D91BA3" w:rsidRDefault="003A160D" w:rsidP="003A160D">
      <w:pPr>
        <w:pStyle w:val="NormalWeb"/>
        <w:rPr>
          <w:rFonts w:ascii="Arial" w:hAnsi="Arial" w:cs="Arial"/>
          <w:sz w:val="22"/>
          <w:szCs w:val="22"/>
          <w:lang w:val="fr-FR"/>
        </w:rPr>
      </w:pPr>
      <w:r w:rsidRPr="00D91BA3">
        <w:rPr>
          <w:rFonts w:ascii="Arial" w:hAnsi="Arial" w:cs="Arial"/>
          <w:sz w:val="22"/>
          <w:szCs w:val="22"/>
          <w:lang w:val="fr-FR"/>
        </w:rPr>
        <w:t>Zone Urbaine Sensible.</w:t>
      </w:r>
    </w:p>
    <w:p w:rsidR="005A0275" w:rsidRPr="00D91BA3" w:rsidRDefault="005A0275" w:rsidP="005A0275">
      <w:pPr>
        <w:rPr>
          <w:rFonts w:ascii="Arial" w:hAnsi="Arial" w:cs="Arial"/>
        </w:rPr>
      </w:pPr>
      <w:r w:rsidRPr="00D91BA3">
        <w:rPr>
          <w:rFonts w:ascii="Arial" w:hAnsi="Arial" w:cs="Arial"/>
        </w:rPr>
        <w:t>6. ANNONCES</w:t>
      </w:r>
    </w:p>
    <w:p w:rsidR="005A0275" w:rsidRPr="00D91BA3" w:rsidRDefault="005A0275" w:rsidP="005A0275">
      <w:pPr>
        <w:rPr>
          <w:rFonts w:ascii="Arial" w:hAnsi="Arial" w:cs="Arial"/>
        </w:rPr>
      </w:pPr>
      <w:r w:rsidRPr="00D91BA3">
        <w:rPr>
          <w:rFonts w:ascii="Arial" w:hAnsi="Arial" w:cs="Arial"/>
        </w:rPr>
        <w:t>À vendre – À louer</w:t>
      </w:r>
    </w:p>
    <w:p w:rsidR="005A0275" w:rsidRPr="00D91BA3" w:rsidRDefault="005A0275" w:rsidP="005A0275">
      <w:pPr>
        <w:pStyle w:val="Prrafodelista"/>
        <w:numPr>
          <w:ilvl w:val="0"/>
          <w:numId w:val="7"/>
        </w:numPr>
        <w:rPr>
          <w:rFonts w:ascii="Arial" w:hAnsi="Arial" w:cs="Arial"/>
        </w:rPr>
      </w:pPr>
      <w:r w:rsidRPr="00D91BA3">
        <w:rPr>
          <w:rFonts w:ascii="Arial" w:hAnsi="Arial" w:cs="Arial"/>
        </w:rPr>
        <w:t>En France</w:t>
      </w:r>
    </w:p>
    <w:p w:rsidR="005A0275" w:rsidRPr="00D91BA3" w:rsidRDefault="005A0275" w:rsidP="005A0275">
      <w:pPr>
        <w:spacing w:before="0" w:beforeAutospacing="0" w:after="0" w:afterAutospacing="0"/>
        <w:ind w:left="0" w:firstLine="0"/>
        <w:rPr>
          <w:rFonts w:ascii="Arial" w:eastAsia="Times New Roman" w:hAnsi="Arial" w:cs="Arial"/>
          <w:b/>
          <w:bCs/>
          <w:color w:val="FFFFFF"/>
          <w:lang w:eastAsia="es-ES"/>
        </w:rPr>
      </w:pPr>
      <w:r w:rsidRPr="00D91BA3">
        <w:rPr>
          <w:rFonts w:ascii="Arial" w:eastAsia="Times New Roman" w:hAnsi="Arial" w:cs="Arial"/>
          <w:b/>
          <w:bCs/>
          <w:color w:val="FFFFFF"/>
          <w:lang w:eastAsia="es-ES"/>
        </w:rPr>
        <w:t>Vidéos à la une</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47" name="Imagen 47" descr="Uzès (30) - Vente Villa - Prix: 699 000 &amp;amp;euro; - Villa d'architecte très contemporaine, piscine, pompe à chaleur, béton ciré, terrain boisé">
              <a:hlinkClick xmlns:a="http://schemas.openxmlformats.org/drawingml/2006/main" r:id="rId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zès (30) - Vente Villa - Prix: 699 000 &amp;amp;euro; - Villa d'architecte très contemporaine, piscine, pompe à chaleur, béton ciré, terrain boisé">
                      <a:hlinkClick r:id="rId292"/>
                    </pic:cNvPr>
                    <pic:cNvPicPr>
                      <a:picLocks noChangeAspect="1" noChangeArrowheads="1"/>
                    </pic:cNvPicPr>
                  </pic:nvPicPr>
                  <pic:blipFill>
                    <a:blip r:embed="rId293"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294" w:history="1">
        <w:r w:rsidRPr="00D91BA3">
          <w:rPr>
            <w:rFonts w:ascii="Arial" w:eastAsia="Times New Roman" w:hAnsi="Arial" w:cs="Arial"/>
            <w:b/>
            <w:bCs/>
            <w:color w:val="8B0013"/>
            <w:u w:val="single"/>
            <w:lang w:eastAsia="es-ES"/>
          </w:rPr>
          <w:t>Uzès (30) - Vente Villa - Prix: 699 000 &amp;euro; - Villa d'architecte très contemporaine, piscine, pompe à chaleur, béton ciré, terrain boisé</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48" name="Imagen 48" descr="POMMIERS - maison avec piscine - pool-house - vue sur collines - 2 chambres - avec suite parentale (69) - Vente Villa - Prix: 499 000 &amp;amp;euro; - côté beaujolais - au calme, récent - mezzanine - garage - cave a vins">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OMMIERS - maison avec piscine - pool-house - vue sur collines - 2 chambres - avec suite parentale (69) - Vente Villa - Prix: 499 000 &amp;amp;euro; - côté beaujolais - au calme, récent - mezzanine - garage - cave a vins">
                      <a:hlinkClick r:id="rId295"/>
                    </pic:cNvPr>
                    <pic:cNvPicPr>
                      <a:picLocks noChangeAspect="1" noChangeArrowheads="1"/>
                    </pic:cNvPicPr>
                  </pic:nvPicPr>
                  <pic:blipFill>
                    <a:blip r:embed="rId296"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297" w:history="1">
        <w:r w:rsidRPr="00D91BA3">
          <w:rPr>
            <w:rFonts w:ascii="Arial" w:eastAsia="Times New Roman" w:hAnsi="Arial" w:cs="Arial"/>
            <w:b/>
            <w:bCs/>
            <w:color w:val="8B0013"/>
            <w:u w:val="single"/>
            <w:lang w:eastAsia="es-ES"/>
          </w:rPr>
          <w:t>POMMIERS - maison avec piscine - pool-house - vue sur collines - 2 chambres - avec suite parentale (69) - Vente Villa - Prix: 499 000 &amp;euro; - côté beaujolais - au calme, récent - mezzanine - garage - cave a vins</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49" name="Imagen 49" descr="DAX (40) - Vente Maison - Prix: 355300 € - Maison landaise aux portes de dax,terrain 5000m2,Surface habitable 150m2,5 chambres,avec Dépendances">
              <a:hlinkClick xmlns:a="http://schemas.openxmlformats.org/drawingml/2006/main" r:id="rId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AX (40) - Vente Maison - Prix: 355300 € - Maison landaise aux portes de dax,terrain 5000m2,Surface habitable 150m2,5 chambres,avec Dépendances">
                      <a:hlinkClick r:id="rId298"/>
                    </pic:cNvPr>
                    <pic:cNvPicPr>
                      <a:picLocks noChangeAspect="1" noChangeArrowheads="1"/>
                    </pic:cNvPicPr>
                  </pic:nvPicPr>
                  <pic:blipFill>
                    <a:blip r:embed="rId299"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00" w:history="1">
        <w:r w:rsidRPr="00D91BA3">
          <w:rPr>
            <w:rFonts w:ascii="Arial" w:eastAsia="Times New Roman" w:hAnsi="Arial" w:cs="Arial"/>
            <w:b/>
            <w:bCs/>
            <w:color w:val="8B0013"/>
            <w:u w:val="single"/>
            <w:lang w:eastAsia="es-ES"/>
          </w:rPr>
          <w:t xml:space="preserve">DAX (40) - Vente Maison - Prix: 355300 € - Maison landaise aux portes de </w:t>
        </w:r>
        <w:proofErr w:type="spellStart"/>
        <w:r w:rsidRPr="00D91BA3">
          <w:rPr>
            <w:rFonts w:ascii="Arial" w:eastAsia="Times New Roman" w:hAnsi="Arial" w:cs="Arial"/>
            <w:b/>
            <w:bCs/>
            <w:color w:val="8B0013"/>
            <w:u w:val="single"/>
            <w:lang w:eastAsia="es-ES"/>
          </w:rPr>
          <w:t>dax</w:t>
        </w:r>
        <w:proofErr w:type="gramStart"/>
        <w:r w:rsidRPr="00D91BA3">
          <w:rPr>
            <w:rFonts w:ascii="Arial" w:eastAsia="Times New Roman" w:hAnsi="Arial" w:cs="Arial"/>
            <w:b/>
            <w:bCs/>
            <w:color w:val="8B0013"/>
            <w:u w:val="single"/>
            <w:lang w:eastAsia="es-ES"/>
          </w:rPr>
          <w:t>,terrain</w:t>
        </w:r>
        <w:proofErr w:type="spellEnd"/>
        <w:proofErr w:type="gramEnd"/>
        <w:r w:rsidRPr="00D91BA3">
          <w:rPr>
            <w:rFonts w:ascii="Arial" w:eastAsia="Times New Roman" w:hAnsi="Arial" w:cs="Arial"/>
            <w:b/>
            <w:bCs/>
            <w:color w:val="8B0013"/>
            <w:u w:val="single"/>
            <w:lang w:eastAsia="es-ES"/>
          </w:rPr>
          <w:t xml:space="preserve"> 5000m2,Surface habitable 150m2,5 </w:t>
        </w:r>
        <w:proofErr w:type="spellStart"/>
        <w:r w:rsidRPr="00D91BA3">
          <w:rPr>
            <w:rFonts w:ascii="Arial" w:eastAsia="Times New Roman" w:hAnsi="Arial" w:cs="Arial"/>
            <w:b/>
            <w:bCs/>
            <w:color w:val="8B0013"/>
            <w:u w:val="single"/>
            <w:lang w:eastAsia="es-ES"/>
          </w:rPr>
          <w:t>chambres,avec</w:t>
        </w:r>
        <w:proofErr w:type="spellEnd"/>
        <w:r w:rsidRPr="00D91BA3">
          <w:rPr>
            <w:rFonts w:ascii="Arial" w:eastAsia="Times New Roman" w:hAnsi="Arial" w:cs="Arial"/>
            <w:b/>
            <w:bCs/>
            <w:color w:val="8B0013"/>
            <w:u w:val="single"/>
            <w:lang w:eastAsia="es-ES"/>
          </w:rPr>
          <w:t xml:space="preserve"> Dépendances</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noProof/>
          <w:color w:val="0000FF"/>
          <w:lang w:val="es-ES" w:eastAsia="es-ES"/>
        </w:rPr>
        <w:drawing>
          <wp:inline distT="0" distB="0" distL="0" distR="0">
            <wp:extent cx="1466850" cy="1085850"/>
            <wp:effectExtent l="19050" t="0" r="0" b="0"/>
            <wp:docPr id="50" name="Imagen 50" descr="ODENAS (69) - Vente Villa - Prix: 230 000 &amp;amp;euro; - Villa Beaujolaise">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ODENAS (69) - Vente Villa - Prix: 230 000 &amp;amp;euro; - Villa Beaujolaise">
                      <a:hlinkClick r:id="rId301"/>
                    </pic:cNvPr>
                    <pic:cNvPicPr>
                      <a:picLocks noChangeAspect="1" noChangeArrowheads="1"/>
                    </pic:cNvPicPr>
                  </pic:nvPicPr>
                  <pic:blipFill>
                    <a:blip r:embed="rId302"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r w:rsidRPr="00D91BA3">
        <w:rPr>
          <w:rFonts w:ascii="Arial" w:eastAsia="Times New Roman" w:hAnsi="Arial" w:cs="Arial"/>
          <w:color w:val="0000FF"/>
          <w:u w:val="single"/>
          <w:lang w:eastAsia="es-ES"/>
        </w:rPr>
        <w:t xml:space="preserve">ODENAS (69) - Vente Villa - Prix: 230 000 &amp;euro; - Villa </w:t>
      </w:r>
      <w:proofErr w:type="spellStart"/>
      <w:r w:rsidRPr="00D91BA3">
        <w:rPr>
          <w:rFonts w:ascii="Arial" w:eastAsia="Times New Roman" w:hAnsi="Arial" w:cs="Arial"/>
          <w:color w:val="0000FF"/>
          <w:u w:val="single"/>
          <w:lang w:eastAsia="es-ES"/>
        </w:rPr>
        <w:t>Beaujolaise</w:t>
      </w:r>
      <w:proofErr w:type="spellEnd"/>
    </w:p>
    <w:p w:rsidR="005A0275" w:rsidRPr="00D91BA3" w:rsidRDefault="005A0275" w:rsidP="005A0275">
      <w:pPr>
        <w:shd w:val="clear" w:color="auto" w:fill="FFFFFF"/>
        <w:spacing w:before="0" w:beforeAutospacing="0" w:after="0" w:afterAutospacing="0" w:line="15" w:lineRule="atLeast"/>
        <w:ind w:left="0" w:firstLine="0"/>
        <w:rPr>
          <w:rFonts w:ascii="Arial" w:eastAsia="Times New Roman" w:hAnsi="Arial" w:cs="Arial"/>
          <w:color w:val="595959"/>
          <w:lang w:eastAsia="es-ES"/>
        </w:rPr>
      </w:pPr>
      <w:r w:rsidRPr="00D91BA3">
        <w:rPr>
          <w:rFonts w:ascii="Arial" w:eastAsia="Times New Roman" w:hAnsi="Arial" w:cs="Arial"/>
          <w:color w:val="595959"/>
          <w:lang w:eastAsia="es-ES"/>
        </w:rPr>
        <w:t>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lastRenderedPageBreak/>
        <w:drawing>
          <wp:inline distT="0" distB="0" distL="0" distR="0">
            <wp:extent cx="1466850" cy="1085850"/>
            <wp:effectExtent l="19050" t="0" r="0" b="0"/>
            <wp:docPr id="51" name="Imagen 51" descr="Toulon (83) - Achat Appartement - Prix: 389900 &amp;amp;euro; - VENTE APPARTEMENT NEUF TOULON  PROCHE FARON T3 85 M2 VUE DEGAGEE COTE MER TERRASSE 56 M2 BALCON 7 M2">
              <a:hlinkClick xmlns:a="http://schemas.openxmlformats.org/drawingml/2006/main" r:id="rId3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oulon (83) - Achat Appartement - Prix: 389900 &amp;amp;euro; - VENTE APPARTEMENT NEUF TOULON  PROCHE FARON T3 85 M2 VUE DEGAGEE COTE MER TERRASSE 56 M2 BALCON 7 M2">
                      <a:hlinkClick r:id="rId303"/>
                    </pic:cNvPr>
                    <pic:cNvPicPr>
                      <a:picLocks noChangeAspect="1" noChangeArrowheads="1"/>
                    </pic:cNvPicPr>
                  </pic:nvPicPr>
                  <pic:blipFill>
                    <a:blip r:embed="rId304"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05" w:history="1">
        <w:r w:rsidRPr="00D91BA3">
          <w:rPr>
            <w:rFonts w:ascii="Arial" w:eastAsia="Times New Roman" w:hAnsi="Arial" w:cs="Arial"/>
            <w:b/>
            <w:bCs/>
            <w:color w:val="8B0013"/>
            <w:u w:val="single"/>
            <w:lang w:eastAsia="es-ES"/>
          </w:rPr>
          <w:t>Toulon (83) - Achat Appartement - Prix: 389900 &amp;euro; - VENTE APPARTEMENT NEUF TOULON PROCHE FARON T3 85 M2 VUE DEGAGEE COTE MER TERRASSE 56 M2 BALCON 7 M2</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52" name="Imagen 52" descr="SAINT ETIENNE DE CROSSEY - garage double et cave (38) - Vente Maison - Prix: 850000 &amp;amp;euro; - Maison d'architecte avec piscine intérieure - proche gare et axes- avec terrain paysagé - plain pied">
              <a:hlinkClick xmlns:a="http://schemas.openxmlformats.org/drawingml/2006/main" r:id="rId3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AINT ETIENNE DE CROSSEY - garage double et cave (38) - Vente Maison - Prix: 850000 &amp;amp;euro; - Maison d'architecte avec piscine intérieure - proche gare et axes- avec terrain paysagé - plain pied">
                      <a:hlinkClick r:id="rId306"/>
                    </pic:cNvPr>
                    <pic:cNvPicPr>
                      <a:picLocks noChangeAspect="1" noChangeArrowheads="1"/>
                    </pic:cNvPicPr>
                  </pic:nvPicPr>
                  <pic:blipFill>
                    <a:blip r:embed="rId307"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08" w:history="1">
        <w:r w:rsidRPr="00D91BA3">
          <w:rPr>
            <w:rFonts w:ascii="Arial" w:eastAsia="Times New Roman" w:hAnsi="Arial" w:cs="Arial"/>
            <w:b/>
            <w:bCs/>
            <w:color w:val="8B0013"/>
            <w:u w:val="single"/>
            <w:lang w:eastAsia="es-ES"/>
          </w:rPr>
          <w:t>SAINT ETIENNE DE CROSSEY - garage double et cave (38) - Vente Maison - Prix: 850000 &amp;euro; - Maison d'architecte avec piscine intérieure - proche gare et axes- avec terrain paysagé - plain pied</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53" name="Imagen 53" descr="LORGUES - n°5213 (83) - Vente Villa - Prix: 1 451 000 &amp;amp;euro; - 5 pièces - T5 / F5 - 4 chambres - avec mezzanine - piscine - Maison neuve - de plain pied">
              <a:hlinkClick xmlns:a="http://schemas.openxmlformats.org/drawingml/2006/main" r:id="rId3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ORGUES - n°5213 (83) - Vente Villa - Prix: 1 451 000 &amp;amp;euro; - 5 pièces - T5 / F5 - 4 chambres - avec mezzanine - piscine - Maison neuve - de plain pied">
                      <a:hlinkClick r:id="rId309"/>
                    </pic:cNvPr>
                    <pic:cNvPicPr>
                      <a:picLocks noChangeAspect="1" noChangeArrowheads="1"/>
                    </pic:cNvPicPr>
                  </pic:nvPicPr>
                  <pic:blipFill>
                    <a:blip r:embed="rId310"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11" w:history="1">
        <w:r w:rsidRPr="00D91BA3">
          <w:rPr>
            <w:rFonts w:ascii="Arial" w:eastAsia="Times New Roman" w:hAnsi="Arial" w:cs="Arial"/>
            <w:b/>
            <w:bCs/>
            <w:color w:val="8B0013"/>
            <w:u w:val="single"/>
            <w:lang w:eastAsia="es-ES"/>
          </w:rPr>
          <w:t>LORGUES - n°5213 (83) - Vente Villa - Prix: 1 451 000 &amp;euro; - 5 pièces - T5 / F5 - 4 chambres - avec mezzanine - piscine - Maison neuve - de plain pied</w:t>
        </w:r>
      </w:hyperlink>
      <w:r w:rsidRPr="00D91BA3">
        <w:rPr>
          <w:rFonts w:ascii="Arial" w:eastAsia="Times New Roman" w:hAnsi="Arial" w:cs="Arial"/>
          <w:color w:val="595959"/>
          <w:lang w:eastAsia="es-ES"/>
        </w:rPr>
        <w:t xml:space="preserve">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noProof/>
          <w:color w:val="0000FF"/>
          <w:lang w:val="es-ES" w:eastAsia="es-ES"/>
        </w:rPr>
        <w:drawing>
          <wp:inline distT="0" distB="0" distL="0" distR="0">
            <wp:extent cx="1466850" cy="1085850"/>
            <wp:effectExtent l="19050" t="0" r="0" b="0"/>
            <wp:docPr id="54" name="Imagen 54" descr="LUNEL - VILLA - 94 m2 - 4 Chambres - Terrain 160 m2 - Vente Villa LUNEL (34) - Vente Villa - Prix: 199000 &amp;amp;euro; - IMMOBILIER LUNEL - Achat Villa Lunel - Villa avec terrain - Achat/Vente LUNEL - 34400 LUNEL">
              <a:hlinkClick xmlns:a="http://schemas.openxmlformats.org/drawingml/2006/main" r:id="rId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UNEL - VILLA - 94 m2 - 4 Chambres - Terrain 160 m2 - Vente Villa LUNEL (34) - Vente Villa - Prix: 199000 &amp;amp;euro; - IMMOBILIER LUNEL - Achat Villa Lunel - Villa avec terrain - Achat/Vente LUNEL - 34400 LUNEL">
                      <a:hlinkClick r:id="rId312"/>
                    </pic:cNvPr>
                    <pic:cNvPicPr>
                      <a:picLocks noChangeAspect="1" noChangeArrowheads="1"/>
                    </pic:cNvPicPr>
                  </pic:nvPicPr>
                  <pic:blipFill>
                    <a:blip r:embed="rId313"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14" w:history="1">
        <w:r w:rsidRPr="00D91BA3">
          <w:rPr>
            <w:rFonts w:ascii="Arial" w:eastAsia="Times New Roman" w:hAnsi="Arial" w:cs="Arial"/>
            <w:color w:val="0000FF"/>
            <w:u w:val="single"/>
            <w:lang w:eastAsia="es-ES"/>
          </w:rPr>
          <w:t>LUNEL - VILLA - 94 m2 - 4 Chambres - Terrain 160 m2 - Vente Villa LUNEL (34) - Vente Villa - Prix: 199000 &amp;euro; - IMMOBILIER LUNEL - Achat Villa Lunel - Villa avec terrain - Achat/Vente LUNEL - 34400 LUNEL</w:t>
        </w:r>
      </w:hyperlink>
    </w:p>
    <w:p w:rsidR="005A0275" w:rsidRPr="00D91BA3" w:rsidRDefault="005A0275" w:rsidP="005A0275">
      <w:pPr>
        <w:shd w:val="clear" w:color="auto" w:fill="FFFFFF"/>
        <w:spacing w:before="0" w:beforeAutospacing="0" w:after="0" w:afterAutospacing="0" w:line="15" w:lineRule="atLeast"/>
        <w:ind w:left="0" w:firstLine="0"/>
        <w:rPr>
          <w:rFonts w:ascii="Arial" w:eastAsia="Times New Roman" w:hAnsi="Arial" w:cs="Arial"/>
          <w:color w:val="595959"/>
          <w:lang w:eastAsia="es-ES"/>
        </w:rPr>
      </w:pPr>
      <w:r w:rsidRPr="00D91BA3">
        <w:rPr>
          <w:rFonts w:ascii="Arial" w:eastAsia="Times New Roman" w:hAnsi="Arial" w:cs="Arial"/>
          <w:color w:val="595959"/>
          <w:lang w:eastAsia="es-ES"/>
        </w:rPr>
        <w:t> </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55" name="Imagen 55" descr="VOIRON - en pierre - centre ville (38) - Vente Maison - Prix: 850000 &amp;amp;euro; - propriété avec maison de gardien centre ville Voiron isère - avec dépendances - avec terrain -jardin">
              <a:hlinkClick xmlns:a="http://schemas.openxmlformats.org/drawingml/2006/main" r:id="rId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OIRON - en pierre - centre ville (38) - Vente Maison - Prix: 850000 &amp;amp;euro; - propriété avec maison de gardien centre ville Voiron isère - avec dépendances - avec terrain -jardin">
                      <a:hlinkClick r:id="rId315"/>
                    </pic:cNvPr>
                    <pic:cNvPicPr>
                      <a:picLocks noChangeAspect="1" noChangeArrowheads="1"/>
                    </pic:cNvPicPr>
                  </pic:nvPicPr>
                  <pic:blipFill>
                    <a:blip r:embed="rId316"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r w:rsidRPr="00D91BA3">
        <w:rPr>
          <w:rFonts w:ascii="Arial" w:eastAsia="Times New Roman" w:hAnsi="Arial" w:cs="Arial"/>
          <w:b/>
          <w:bCs/>
          <w:color w:val="8B0013"/>
          <w:u w:val="single"/>
          <w:lang w:eastAsia="es-ES"/>
        </w:rPr>
        <w:t xml:space="preserve">VOIRON - en pierre - centre ville (38) - Vente Maison - Prix: 850000 &amp;euro; - propriété avec maison de gardien centre ville Voiron </w:t>
      </w:r>
      <w:proofErr w:type="spellStart"/>
      <w:r w:rsidRPr="00D91BA3">
        <w:rPr>
          <w:rFonts w:ascii="Arial" w:eastAsia="Times New Roman" w:hAnsi="Arial" w:cs="Arial"/>
          <w:b/>
          <w:bCs/>
          <w:color w:val="8B0013"/>
          <w:u w:val="single"/>
          <w:lang w:eastAsia="es-ES"/>
        </w:rPr>
        <w:t>isère</w:t>
      </w:r>
      <w:proofErr w:type="spellEnd"/>
      <w:r w:rsidRPr="00D91BA3">
        <w:rPr>
          <w:rFonts w:ascii="Arial" w:eastAsia="Times New Roman" w:hAnsi="Arial" w:cs="Arial"/>
          <w:b/>
          <w:bCs/>
          <w:color w:val="8B0013"/>
          <w:u w:val="single"/>
          <w:lang w:eastAsia="es-ES"/>
        </w:rPr>
        <w:t xml:space="preserve"> - avec dépendances - avec terrain -jardin</w:t>
      </w:r>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lastRenderedPageBreak/>
        <w:drawing>
          <wp:inline distT="0" distB="0" distL="0" distR="0">
            <wp:extent cx="1466850" cy="1085850"/>
            <wp:effectExtent l="19050" t="0" r="0" b="0"/>
            <wp:docPr id="56" name="Imagen 56" descr="LA VALETTE DU VAR - n°8501 (83) - Vente Maison - Prix: 264 000 &amp;amp;euro; - avec garage - terrain - jardin - 3 chambres - 4 pièces - T4 / F4 - proche écoles et commerces">
              <a:hlinkClick xmlns:a="http://schemas.openxmlformats.org/drawingml/2006/main" r:id="rId3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A VALETTE DU VAR - n°8501 (83) - Vente Maison - Prix: 264 000 &amp;amp;euro; - avec garage - terrain - jardin - 3 chambres - 4 pièces - T4 / F4 - proche écoles et commerces">
                      <a:hlinkClick r:id="rId317"/>
                    </pic:cNvPr>
                    <pic:cNvPicPr>
                      <a:picLocks noChangeAspect="1" noChangeArrowheads="1"/>
                    </pic:cNvPicPr>
                  </pic:nvPicPr>
                  <pic:blipFill>
                    <a:blip r:embed="rId318"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19" w:history="1">
        <w:r w:rsidRPr="00D91BA3">
          <w:rPr>
            <w:rFonts w:ascii="Arial" w:eastAsia="Times New Roman" w:hAnsi="Arial" w:cs="Arial"/>
            <w:b/>
            <w:bCs/>
            <w:color w:val="8B0013"/>
            <w:u w:val="single"/>
            <w:lang w:eastAsia="es-ES"/>
          </w:rPr>
          <w:t>LA VALETTE DU VAR - n°8501 (83) - Vente Maison - Prix: 264 000 &amp;euro; - avec garage - terrain - jardin - 3 chambres - 4 pièces - T4 / F4 - proche écoles et commerces</w:t>
        </w:r>
      </w:hyperlink>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b/>
          <w:bCs/>
          <w:noProof/>
          <w:color w:val="8B0013"/>
          <w:lang w:val="es-ES" w:eastAsia="es-ES"/>
        </w:rPr>
        <w:drawing>
          <wp:inline distT="0" distB="0" distL="0" distR="0">
            <wp:extent cx="1466850" cy="1085850"/>
            <wp:effectExtent l="19050" t="0" r="0" b="0"/>
            <wp:docPr id="57" name="Imagen 57" descr="PARIS 17e arrondissement - n°72192 (75) - Vente Appartement - Prix: 1680 000 &amp;amp;euro; - 5 pièces - T5 / F5 - dans immeuble ancien en pierre - double réception - 3 chambres - dressing -cave">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RIS 17e arrondissement - n°72192 (75) - Vente Appartement - Prix: 1680 000 &amp;amp;euro; - 5 pièces - T5 / F5 - dans immeuble ancien en pierre - double réception - 3 chambres - dressing -cave">
                      <a:hlinkClick r:id="rId320"/>
                    </pic:cNvPr>
                    <pic:cNvPicPr>
                      <a:picLocks noChangeAspect="1" noChangeArrowheads="1"/>
                    </pic:cNvPicPr>
                  </pic:nvPicPr>
                  <pic:blipFill>
                    <a:blip r:embed="rId321"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22" w:history="1">
        <w:r w:rsidRPr="00D91BA3">
          <w:rPr>
            <w:rFonts w:ascii="Arial" w:eastAsia="Times New Roman" w:hAnsi="Arial" w:cs="Arial"/>
            <w:b/>
            <w:bCs/>
            <w:color w:val="8B0013"/>
            <w:u w:val="single"/>
            <w:lang w:eastAsia="es-ES"/>
          </w:rPr>
          <w:t>PARIS 17e arrondissement - n°72192 (75) - Vente Appartement - Prix: 1680 000 &amp;euro; - 5 pièces - T5 / F5 - dans immeuble ancien en pierre - double réception - 3 chambres - dressing -cave</w:t>
        </w:r>
      </w:hyperlink>
    </w:p>
    <w:p w:rsidR="005A0275" w:rsidRPr="00D91BA3" w:rsidRDefault="005A0275" w:rsidP="005A0275">
      <w:pPr>
        <w:shd w:val="clear" w:color="auto" w:fill="FFFFFF"/>
        <w:spacing w:before="0" w:beforeAutospacing="0" w:after="0" w:afterAutospacing="0"/>
        <w:ind w:left="0" w:firstLine="0"/>
        <w:jc w:val="center"/>
        <w:rPr>
          <w:rFonts w:ascii="Arial" w:eastAsia="Times New Roman" w:hAnsi="Arial" w:cs="Arial"/>
          <w:color w:val="595959"/>
          <w:lang w:eastAsia="es-ES"/>
        </w:rPr>
      </w:pPr>
      <w:r w:rsidRPr="00D91BA3">
        <w:rPr>
          <w:rFonts w:ascii="Arial" w:eastAsia="Times New Roman" w:hAnsi="Arial" w:cs="Arial"/>
          <w:noProof/>
          <w:color w:val="0000FF"/>
          <w:lang w:val="es-ES" w:eastAsia="es-ES"/>
        </w:rPr>
        <w:drawing>
          <wp:inline distT="0" distB="0" distL="0" distR="0">
            <wp:extent cx="1466850" cy="1085850"/>
            <wp:effectExtent l="19050" t="0" r="0" b="0"/>
            <wp:docPr id="58" name="Imagen 58" descr="Cannes (06) - Vente Appartement - Prix: 290000 &amp;amp;euro; - CANNES - F3 DERNIER ETAGE - VUE MER - TERRASSE -  CALME - GARAGE">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annes (06) - Vente Appartement - Prix: 290000 &amp;amp;euro; - CANNES - F3 DERNIER ETAGE - VUE MER - TERRASSE -  CALME - GARAGE">
                      <a:hlinkClick r:id="rId323"/>
                    </pic:cNvPr>
                    <pic:cNvPicPr>
                      <a:picLocks noChangeAspect="1" noChangeArrowheads="1"/>
                    </pic:cNvPicPr>
                  </pic:nvPicPr>
                  <pic:blipFill>
                    <a:blip r:embed="rId324" cstate="print"/>
                    <a:srcRect/>
                    <a:stretch>
                      <a:fillRect/>
                    </a:stretch>
                  </pic:blipFill>
                  <pic:spPr bwMode="auto">
                    <a:xfrm>
                      <a:off x="0" y="0"/>
                      <a:ext cx="1466850" cy="1085850"/>
                    </a:xfrm>
                    <a:prstGeom prst="rect">
                      <a:avLst/>
                    </a:prstGeom>
                    <a:noFill/>
                    <a:ln w="9525">
                      <a:noFill/>
                      <a:miter lim="800000"/>
                      <a:headEnd/>
                      <a:tailEnd/>
                    </a:ln>
                  </pic:spPr>
                </pic:pic>
              </a:graphicData>
            </a:graphic>
          </wp:inline>
        </w:drawing>
      </w:r>
      <w:r w:rsidRPr="00D91BA3">
        <w:rPr>
          <w:rFonts w:ascii="Arial" w:eastAsia="Times New Roman" w:hAnsi="Arial" w:cs="Arial"/>
          <w:color w:val="595959"/>
          <w:lang w:eastAsia="es-ES"/>
        </w:rPr>
        <w:br/>
      </w:r>
      <w:hyperlink r:id="rId325" w:history="1">
        <w:r w:rsidRPr="00D91BA3">
          <w:rPr>
            <w:rFonts w:ascii="Arial" w:eastAsia="Times New Roman" w:hAnsi="Arial" w:cs="Arial"/>
            <w:color w:val="0000FF"/>
            <w:u w:val="single"/>
            <w:lang w:eastAsia="es-ES"/>
          </w:rPr>
          <w:t>Cannes (06) - Vente Appartement - Prix: 290000 &amp;euro; - CANNES - F3 DERNIER ETAGE - VUE MER - TERRASSE - CALME - GARAGE</w:t>
        </w:r>
      </w:hyperlink>
      <w:r w:rsidRPr="00D91BA3">
        <w:rPr>
          <w:rFonts w:ascii="Arial" w:eastAsia="Times New Roman" w:hAnsi="Arial" w:cs="Arial"/>
          <w:color w:val="595959"/>
          <w:lang w:eastAsia="es-ES"/>
        </w:rPr>
        <w:t xml:space="preserve"> </w:t>
      </w:r>
    </w:p>
    <w:p w:rsidR="005A0275" w:rsidRPr="00D91BA3" w:rsidRDefault="005A0275" w:rsidP="005A0275">
      <w:pPr>
        <w:ind w:left="-426" w:firstLine="0"/>
        <w:rPr>
          <w:rFonts w:ascii="Arial" w:hAnsi="Arial" w:cs="Arial"/>
        </w:rPr>
      </w:pPr>
    </w:p>
    <w:p w:rsidR="005A0275" w:rsidRPr="00D91BA3" w:rsidRDefault="005A0275" w:rsidP="005A0275">
      <w:pPr>
        <w:rPr>
          <w:rFonts w:ascii="Arial" w:hAnsi="Arial" w:cs="Arial"/>
        </w:rPr>
      </w:pPr>
      <w:r w:rsidRPr="00D91BA3">
        <w:rPr>
          <w:rFonts w:ascii="Arial" w:hAnsi="Arial" w:cs="Arial"/>
        </w:rPr>
        <w:t>b) au Québec</w:t>
      </w:r>
    </w:p>
    <w:tbl>
      <w:tblPr>
        <w:tblW w:w="6855" w:type="dxa"/>
        <w:tblCellSpacing w:w="0" w:type="dxa"/>
        <w:tblCellMar>
          <w:left w:w="0" w:type="dxa"/>
          <w:right w:w="0" w:type="dxa"/>
        </w:tblCellMar>
        <w:tblLook w:val="04A0"/>
      </w:tblPr>
      <w:tblGrid>
        <w:gridCol w:w="1351"/>
        <w:gridCol w:w="1352"/>
        <w:gridCol w:w="1352"/>
        <w:gridCol w:w="1745"/>
        <w:gridCol w:w="1352"/>
        <w:gridCol w:w="1352"/>
      </w:tblGrid>
      <w:tr w:rsidR="005A0275" w:rsidRPr="00D91BA3" w:rsidTr="009847C5">
        <w:trPr>
          <w:tblCellSpacing w:w="0" w:type="dxa"/>
        </w:trPr>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680"/>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26" w:history="1">
                    <w:r w:rsidR="005A0275" w:rsidRPr="00D91BA3">
                      <w:rPr>
                        <w:rFonts w:ascii="Arial" w:eastAsia="Times New Roman" w:hAnsi="Arial" w:cs="Arial"/>
                        <w:color w:val="455572"/>
                        <w:lang w:eastAsia="es-ES"/>
                      </w:rPr>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proofErr w:type="spellStart"/>
                    <w:r w:rsidR="005A0275" w:rsidRPr="00D91BA3">
                      <w:rPr>
                        <w:rFonts w:ascii="Arial" w:eastAsia="Times New Roman" w:hAnsi="Arial" w:cs="Arial"/>
                        <w:b/>
                        <w:bCs/>
                        <w:color w:val="455572"/>
                        <w:lang w:eastAsia="es-ES"/>
                      </w:rPr>
                      <w:t>LaSalle</w:t>
                    </w:r>
                    <w:proofErr w:type="spellEnd"/>
                    <w:r w:rsidR="005A0275" w:rsidRPr="00D91BA3">
                      <w:rPr>
                        <w:rFonts w:ascii="Arial" w:eastAsia="Times New Roman" w:hAnsi="Arial" w:cs="Arial"/>
                        <w:b/>
                        <w:bCs/>
                        <w:color w:val="455572"/>
                        <w:lang w:eastAsia="es-ES"/>
                      </w:rPr>
                      <w:t xml:space="preserve"> (Montréal</w:t>
                    </w:r>
                    <w:proofErr w:type="gramStart"/>
                    <w:r w:rsidR="005A0275" w:rsidRPr="00D91BA3">
                      <w:rPr>
                        <w:rFonts w:ascii="Arial" w:eastAsia="Times New Roman" w:hAnsi="Arial" w:cs="Arial"/>
                        <w:b/>
                        <w:bCs/>
                        <w:color w:val="455572"/>
                        <w:lang w:eastAsia="es-ES"/>
                      </w:rPr>
                      <w:t>)</w:t>
                    </w:r>
                    <w:proofErr w:type="gramEnd"/>
                    <w:r w:rsidR="005A0275" w:rsidRPr="00D91BA3">
                      <w:rPr>
                        <w:rFonts w:ascii="Arial" w:eastAsia="Times New Roman" w:hAnsi="Arial" w:cs="Arial"/>
                        <w:color w:val="455572"/>
                        <w:lang w:eastAsia="es-ES"/>
                      </w:rPr>
                      <w:br/>
                      <w:t>Nb pièces : 4</w:t>
                    </w:r>
                    <w:r w:rsidR="005A0275" w:rsidRPr="00D91BA3">
                      <w:rPr>
                        <w:rFonts w:ascii="Arial" w:eastAsia="Times New Roman" w:hAnsi="Arial" w:cs="Arial"/>
                        <w:color w:val="455572"/>
                        <w:lang w:eastAsia="es-ES"/>
                      </w:rPr>
                      <w:br/>
                      <w:t>Nb chambres : 2</w:t>
                    </w:r>
                    <w:r w:rsidR="005A0275" w:rsidRPr="00D91BA3">
                      <w:rPr>
                        <w:rFonts w:ascii="Arial" w:eastAsia="Times New Roman" w:hAnsi="Arial" w:cs="Arial"/>
                        <w:color w:val="455572"/>
                        <w:lang w:eastAsia="es-ES"/>
                      </w:rPr>
                      <w:br/>
                      <w:t>600 $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352"/>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27"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2" name="Imagen 1" descr="http://micasa.ca/images/photos/medium/2/0/8/2085V9_1.jpg">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casa.ca/images/photos/medium/2/0/8/2085V9_1.jpg">
                                    <a:hlinkClick r:id="rId327"/>
                                  </pic:cNvPr>
                                  <pic:cNvPicPr>
                                    <a:picLocks noChangeAspect="1" noChangeArrowheads="1"/>
                                  </pic:cNvPicPr>
                                </pic:nvPicPr>
                                <pic:blipFill>
                                  <a:blip r:embed="rId328"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r w:rsidR="005A0275" w:rsidRPr="00D91BA3">
                      <w:rPr>
                        <w:rFonts w:ascii="Arial" w:eastAsia="Times New Roman" w:hAnsi="Arial" w:cs="Arial"/>
                        <w:b/>
                        <w:bCs/>
                        <w:color w:val="455572"/>
                        <w:lang w:eastAsia="es-ES"/>
                      </w:rPr>
                      <w:t>Saint-</w:t>
                    </w:r>
                    <w:proofErr w:type="spellStart"/>
                    <w:r w:rsidR="005A0275" w:rsidRPr="00D91BA3">
                      <w:rPr>
                        <w:rFonts w:ascii="Arial" w:eastAsia="Times New Roman" w:hAnsi="Arial" w:cs="Arial"/>
                        <w:b/>
                        <w:bCs/>
                        <w:color w:val="455572"/>
                        <w:lang w:eastAsia="es-ES"/>
                      </w:rPr>
                      <w:t>Amable</w:t>
                    </w:r>
                    <w:proofErr w:type="spellEnd"/>
                    <w:r w:rsidR="005A0275" w:rsidRPr="00D91BA3">
                      <w:rPr>
                        <w:rFonts w:ascii="Arial" w:eastAsia="Times New Roman" w:hAnsi="Arial" w:cs="Arial"/>
                        <w:color w:val="455572"/>
                        <w:lang w:eastAsia="es-ES"/>
                      </w:rPr>
                      <w:br/>
                      <w:t>Nb pièces : 4</w:t>
                    </w:r>
                    <w:r w:rsidR="005A0275" w:rsidRPr="00D91BA3">
                      <w:rPr>
                        <w:rFonts w:ascii="Arial" w:eastAsia="Times New Roman" w:hAnsi="Arial" w:cs="Arial"/>
                        <w:color w:val="455572"/>
                        <w:lang w:eastAsia="es-ES"/>
                      </w:rPr>
                      <w:br/>
                      <w:t>Nb chambres : 2</w:t>
                    </w:r>
                    <w:r w:rsidR="005A0275" w:rsidRPr="00D91BA3">
                      <w:rPr>
                        <w:rFonts w:ascii="Arial" w:eastAsia="Times New Roman" w:hAnsi="Arial" w:cs="Arial"/>
                        <w:color w:val="455572"/>
                        <w:lang w:eastAsia="es-ES"/>
                      </w:rPr>
                      <w:br/>
                      <w:t>825 $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352"/>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29"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3" name="Imagen 2" descr="http://micasa.ca/images/photos/medium/2/0/8/2087M8_1.jpg">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icasa.ca/images/photos/medium/2/0/8/2087M8_1.jpg">
                                    <a:hlinkClick r:id="rId329"/>
                                  </pic:cNvPr>
                                  <pic:cNvPicPr>
                                    <a:picLocks noChangeAspect="1" noChangeArrowheads="1"/>
                                  </pic:cNvPicPr>
                                </pic:nvPicPr>
                                <pic:blipFill>
                                  <a:blip r:embed="rId330"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r w:rsidR="005A0275" w:rsidRPr="00D91BA3">
                      <w:rPr>
                        <w:rFonts w:ascii="Arial" w:eastAsia="Times New Roman" w:hAnsi="Arial" w:cs="Arial"/>
                        <w:b/>
                        <w:bCs/>
                        <w:color w:val="455572"/>
                        <w:lang w:eastAsia="es-ES"/>
                      </w:rPr>
                      <w:t>Gatineau (Gatineau</w:t>
                    </w:r>
                    <w:proofErr w:type="gramStart"/>
                    <w:r w:rsidR="005A0275" w:rsidRPr="00D91BA3">
                      <w:rPr>
                        <w:rFonts w:ascii="Arial" w:eastAsia="Times New Roman" w:hAnsi="Arial" w:cs="Arial"/>
                        <w:b/>
                        <w:bCs/>
                        <w:color w:val="455572"/>
                        <w:lang w:eastAsia="es-ES"/>
                      </w:rPr>
                      <w:t>)</w:t>
                    </w:r>
                    <w:proofErr w:type="gramEnd"/>
                    <w:r w:rsidR="005A0275" w:rsidRPr="00D91BA3">
                      <w:rPr>
                        <w:rFonts w:ascii="Arial" w:eastAsia="Times New Roman" w:hAnsi="Arial" w:cs="Arial"/>
                        <w:color w:val="455572"/>
                        <w:lang w:eastAsia="es-ES"/>
                      </w:rPr>
                      <w:br/>
                      <w:t>Nb pièces : 8</w:t>
                    </w:r>
                    <w:r w:rsidR="005A0275" w:rsidRPr="00D91BA3">
                      <w:rPr>
                        <w:rFonts w:ascii="Arial" w:eastAsia="Times New Roman" w:hAnsi="Arial" w:cs="Arial"/>
                        <w:color w:val="455572"/>
                        <w:lang w:eastAsia="es-ES"/>
                      </w:rPr>
                      <w:br/>
                      <w:t>Nb chambres : 4 et plus</w:t>
                    </w:r>
                    <w:r w:rsidR="005A0275" w:rsidRPr="00D91BA3">
                      <w:rPr>
                        <w:rFonts w:ascii="Arial" w:eastAsia="Times New Roman" w:hAnsi="Arial" w:cs="Arial"/>
                        <w:color w:val="455572"/>
                        <w:lang w:eastAsia="es-ES"/>
                      </w:rPr>
                      <w:br/>
                      <w:t>1 200 $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745"/>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31"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4" name="Imagen 3" descr="http://micasa.ca/images/photos/medium/2/0/9/2092Q5_1.jpg">
                            <a:hlinkClick xmlns:a="http://schemas.openxmlformats.org/drawingml/2006/main" r:id="rId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casa.ca/images/photos/medium/2/0/9/2092Q5_1.jpg">
                                    <a:hlinkClick r:id="rId331"/>
                                  </pic:cNvPr>
                                  <pic:cNvPicPr>
                                    <a:picLocks noChangeAspect="1" noChangeArrowheads="1"/>
                                  </pic:cNvPicPr>
                                </pic:nvPicPr>
                                <pic:blipFill>
                                  <a:blip r:embed="rId332"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r w:rsidR="005A0275" w:rsidRPr="00D91BA3">
                      <w:rPr>
                        <w:rFonts w:ascii="Arial" w:eastAsia="Times New Roman" w:hAnsi="Arial" w:cs="Arial"/>
                        <w:b/>
                        <w:bCs/>
                        <w:color w:val="455572"/>
                        <w:lang w:eastAsia="es-ES"/>
                      </w:rPr>
                      <w:t>Mercier/Hochelaga-Maisonneuve (Montréal</w:t>
                    </w:r>
                    <w:proofErr w:type="gramStart"/>
                    <w:r w:rsidR="005A0275" w:rsidRPr="00D91BA3">
                      <w:rPr>
                        <w:rFonts w:ascii="Arial" w:eastAsia="Times New Roman" w:hAnsi="Arial" w:cs="Arial"/>
                        <w:b/>
                        <w:bCs/>
                        <w:color w:val="455572"/>
                        <w:lang w:eastAsia="es-ES"/>
                      </w:rPr>
                      <w:t>)</w:t>
                    </w:r>
                    <w:proofErr w:type="gramEnd"/>
                    <w:r w:rsidR="005A0275" w:rsidRPr="00D91BA3">
                      <w:rPr>
                        <w:rFonts w:ascii="Arial" w:eastAsia="Times New Roman" w:hAnsi="Arial" w:cs="Arial"/>
                        <w:color w:val="455572"/>
                        <w:lang w:eastAsia="es-ES"/>
                      </w:rPr>
                      <w:br/>
                      <w:t>Nb pièces : 5</w:t>
                    </w:r>
                    <w:r w:rsidR="005A0275" w:rsidRPr="00D91BA3">
                      <w:rPr>
                        <w:rFonts w:ascii="Arial" w:eastAsia="Times New Roman" w:hAnsi="Arial" w:cs="Arial"/>
                        <w:color w:val="455572"/>
                        <w:lang w:eastAsia="es-ES"/>
                      </w:rPr>
                      <w:br/>
                      <w:t>Nb chambres : 3</w:t>
                    </w:r>
                    <w:r w:rsidR="005A0275" w:rsidRPr="00D91BA3">
                      <w:rPr>
                        <w:rFonts w:ascii="Arial" w:eastAsia="Times New Roman" w:hAnsi="Arial" w:cs="Arial"/>
                        <w:color w:val="455572"/>
                        <w:lang w:eastAsia="es-ES"/>
                      </w:rPr>
                      <w:br/>
                      <w:t>950 $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45" w:type="dxa"/>
            <w:shd w:val="clear" w:color="auto" w:fill="FCF8E2"/>
            <w:hideMark/>
          </w:tcPr>
          <w:p w:rsidR="005A0275" w:rsidRPr="00D91BA3" w:rsidRDefault="005A0275" w:rsidP="009847C5">
            <w:pPr>
              <w:spacing w:before="0" w:beforeAutospacing="0" w:after="0" w:afterAutospacing="0"/>
              <w:ind w:left="0" w:firstLine="0"/>
              <w:rPr>
                <w:rFonts w:ascii="Arial" w:eastAsia="Times New Roman" w:hAnsi="Arial" w:cs="Arial"/>
                <w:lang w:val="es-ES" w:eastAsia="es-ES"/>
              </w:rPr>
            </w:pPr>
            <w:r w:rsidRPr="00D91BA3">
              <w:rPr>
                <w:rFonts w:ascii="Arial" w:eastAsia="Times New Roman" w:hAnsi="Arial" w:cs="Arial"/>
                <w:noProof/>
                <w:lang w:val="es-ES" w:eastAsia="es-ES"/>
              </w:rPr>
              <w:drawing>
                <wp:inline distT="0" distB="0" distL="0" distR="0">
                  <wp:extent cx="28575" cy="9525"/>
                  <wp:effectExtent l="0" t="0" r="0" b="0"/>
                  <wp:docPr id="5" name="Imagen 4" descr="http://micasa.c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icasa.ca/images/spacer.gif"/>
                          <pic:cNvPicPr>
                            <a:picLocks noChangeAspect="1" noChangeArrowheads="1"/>
                          </pic:cNvPicPr>
                        </pic:nvPicPr>
                        <pic:blipFill>
                          <a:blip r:embed="rId333"/>
                          <a:srcRect/>
                          <a:stretch>
                            <a:fillRect/>
                          </a:stretch>
                        </pic:blipFill>
                        <pic:spPr bwMode="auto">
                          <a:xfrm>
                            <a:off x="0" y="0"/>
                            <a:ext cx="28575" cy="9525"/>
                          </a:xfrm>
                          <a:prstGeom prst="rect">
                            <a:avLst/>
                          </a:prstGeom>
                          <a:noFill/>
                          <a:ln w="9525">
                            <a:noFill/>
                            <a:miter lim="800000"/>
                            <a:headEnd/>
                            <a:tailEnd/>
                          </a:ln>
                        </pic:spPr>
                      </pic:pic>
                    </a:graphicData>
                  </a:graphic>
                </wp:inline>
              </w:drawing>
            </w:r>
          </w:p>
        </w:tc>
        <w:tc>
          <w:tcPr>
            <w:tcW w:w="15" w:type="dxa"/>
            <w:shd w:val="clear" w:color="auto" w:fill="919BAD"/>
            <w:hideMark/>
          </w:tcPr>
          <w:p w:rsidR="005A0275" w:rsidRPr="00D91BA3" w:rsidRDefault="005A0275" w:rsidP="009847C5">
            <w:pPr>
              <w:spacing w:before="0" w:beforeAutospacing="0" w:after="0" w:afterAutospacing="0"/>
              <w:ind w:left="0" w:firstLine="0"/>
              <w:rPr>
                <w:rFonts w:ascii="Arial" w:eastAsia="Times New Roman" w:hAnsi="Arial" w:cs="Arial"/>
                <w:lang w:val="es-ES" w:eastAsia="es-ES"/>
              </w:rPr>
            </w:pPr>
            <w:r w:rsidRPr="00D91BA3">
              <w:rPr>
                <w:rFonts w:ascii="Arial" w:eastAsia="Times New Roman" w:hAnsi="Arial" w:cs="Arial"/>
                <w:noProof/>
                <w:lang w:val="es-ES" w:eastAsia="es-ES"/>
              </w:rPr>
              <w:drawing>
                <wp:inline distT="0" distB="0" distL="0" distR="0">
                  <wp:extent cx="9525" cy="9525"/>
                  <wp:effectExtent l="0" t="0" r="0" b="0"/>
                  <wp:docPr id="6" name="Imagen 5" descr="http://micasa.c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icasa.ca/images/spacer.gif"/>
                          <pic:cNvPicPr>
                            <a:picLocks noChangeAspect="1" noChangeArrowheads="1"/>
                          </pic:cNvPicPr>
                        </pic:nvPicPr>
                        <pic:blipFill>
                          <a:blip r:embed="rId333"/>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A0275" w:rsidRPr="00D91BA3" w:rsidTr="009847C5">
        <w:trPr>
          <w:tblCellSpacing w:w="0" w:type="dxa"/>
        </w:trPr>
        <w:tc>
          <w:tcPr>
            <w:tcW w:w="15" w:type="dxa"/>
            <w:shd w:val="clear" w:color="auto" w:fill="919BAD"/>
            <w:hideMark/>
          </w:tcPr>
          <w:p w:rsidR="005A0275" w:rsidRPr="00D91BA3" w:rsidRDefault="005A0275" w:rsidP="009847C5">
            <w:pPr>
              <w:spacing w:before="0" w:beforeAutospacing="0" w:after="0" w:afterAutospacing="0"/>
              <w:ind w:left="0" w:firstLine="0"/>
              <w:rPr>
                <w:rFonts w:ascii="Arial" w:eastAsia="Times New Roman" w:hAnsi="Arial" w:cs="Arial"/>
                <w:lang w:val="es-ES" w:eastAsia="es-ES"/>
              </w:rPr>
            </w:pPr>
            <w:r w:rsidRPr="00D91BA3">
              <w:rPr>
                <w:rFonts w:ascii="Arial" w:eastAsia="Times New Roman" w:hAnsi="Arial" w:cs="Arial"/>
                <w:noProof/>
                <w:lang w:val="es-ES" w:eastAsia="es-ES"/>
              </w:rPr>
              <w:drawing>
                <wp:inline distT="0" distB="0" distL="0" distR="0">
                  <wp:extent cx="9525" cy="9525"/>
                  <wp:effectExtent l="0" t="0" r="0" b="0"/>
                  <wp:docPr id="7" name="Imagen 6" descr="http://micasa.c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icasa.ca/images/spacer.gif"/>
                          <pic:cNvPicPr>
                            <a:picLocks noChangeAspect="1" noChangeArrowheads="1"/>
                          </pic:cNvPicPr>
                        </pic:nvPicPr>
                        <pic:blipFill>
                          <a:blip r:embed="rId333"/>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0" w:type="dxa"/>
            <w:shd w:val="clear" w:color="auto" w:fill="FCF8E2"/>
            <w:hideMark/>
          </w:tcPr>
          <w:p w:rsidR="005A0275" w:rsidRPr="00D91BA3" w:rsidRDefault="005A0275" w:rsidP="009847C5">
            <w:pPr>
              <w:spacing w:before="0" w:beforeAutospacing="0" w:after="0" w:afterAutospacing="0"/>
              <w:ind w:left="0" w:firstLine="0"/>
              <w:rPr>
                <w:rFonts w:ascii="Arial" w:eastAsia="Times New Roman" w:hAnsi="Arial" w:cs="Arial"/>
                <w:lang w:val="es-ES" w:eastAsia="es-ES"/>
              </w:rPr>
            </w:pPr>
            <w:r w:rsidRPr="00D91BA3">
              <w:rPr>
                <w:rFonts w:ascii="Arial" w:eastAsia="Times New Roman" w:hAnsi="Arial" w:cs="Arial"/>
                <w:noProof/>
                <w:lang w:val="es-ES" w:eastAsia="es-ES"/>
              </w:rPr>
              <w:drawing>
                <wp:inline distT="0" distB="0" distL="0" distR="0">
                  <wp:extent cx="38100" cy="9525"/>
                  <wp:effectExtent l="0" t="0" r="0" b="0"/>
                  <wp:docPr id="8" name="Imagen 7" descr="http://micasa.c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casa.ca/images/spacer.gif"/>
                          <pic:cNvPicPr>
                            <a:picLocks noChangeAspect="1" noChangeArrowheads="1"/>
                          </pic:cNvPicPr>
                        </pic:nvPicPr>
                        <pic:blipFill>
                          <a:blip r:embed="rId333"/>
                          <a:srcRect/>
                          <a:stretch>
                            <a:fillRect/>
                          </a:stretch>
                        </pic:blipFill>
                        <pic:spPr bwMode="auto">
                          <a:xfrm>
                            <a:off x="0" y="0"/>
                            <a:ext cx="38100" cy="9525"/>
                          </a:xfrm>
                          <a:prstGeom prst="rect">
                            <a:avLst/>
                          </a:prstGeom>
                          <a:noFill/>
                          <a:ln w="9525">
                            <a:noFill/>
                            <a:miter lim="800000"/>
                            <a:headEnd/>
                            <a:tailEnd/>
                          </a:ln>
                        </pic:spPr>
                      </pic:pic>
                    </a:graphicData>
                  </a:graphic>
                </wp:inline>
              </w:drawing>
            </w: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352"/>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34"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9" name="Imagen 8" descr="http://micasa.ca/images/photos/medium/2/0/9/2091T4_1.jpg">
                            <a:hlinkClick xmlns:a="http://schemas.openxmlformats.org/drawingml/2006/main" r:id="rId3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icasa.ca/images/photos/medium/2/0/9/2091T4_1.jpg">
                                    <a:hlinkClick r:id="rId334"/>
                                  </pic:cNvPr>
                                  <pic:cNvPicPr>
                                    <a:picLocks noChangeAspect="1" noChangeArrowheads="1"/>
                                  </pic:cNvPicPr>
                                </pic:nvPicPr>
                                <pic:blipFill>
                                  <a:blip r:embed="rId335"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lastRenderedPageBreak/>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proofErr w:type="spellStart"/>
                    <w:r w:rsidR="005A0275" w:rsidRPr="00D91BA3">
                      <w:rPr>
                        <w:rFonts w:ascii="Arial" w:eastAsia="Times New Roman" w:hAnsi="Arial" w:cs="Arial"/>
                        <w:b/>
                        <w:bCs/>
                        <w:color w:val="455572"/>
                        <w:lang w:eastAsia="es-ES"/>
                      </w:rPr>
                      <w:t>Mascouche</w:t>
                    </w:r>
                    <w:proofErr w:type="spellEnd"/>
                    <w:r w:rsidR="005A0275" w:rsidRPr="00D91BA3">
                      <w:rPr>
                        <w:rFonts w:ascii="Arial" w:eastAsia="Times New Roman" w:hAnsi="Arial" w:cs="Arial"/>
                        <w:color w:val="455572"/>
                        <w:lang w:eastAsia="es-ES"/>
                      </w:rPr>
                      <w:br/>
                      <w:t>Nb pièces : 5</w:t>
                    </w:r>
                    <w:r w:rsidR="005A0275" w:rsidRPr="00D91BA3">
                      <w:rPr>
                        <w:rFonts w:ascii="Arial" w:eastAsia="Times New Roman" w:hAnsi="Arial" w:cs="Arial"/>
                        <w:color w:val="455572"/>
                        <w:lang w:eastAsia="es-ES"/>
                      </w:rPr>
                      <w:br/>
                      <w:t>Nb chambres : 2</w:t>
                    </w:r>
                    <w:r w:rsidR="005A0275" w:rsidRPr="00D91BA3">
                      <w:rPr>
                        <w:rFonts w:ascii="Arial" w:eastAsia="Times New Roman" w:hAnsi="Arial" w:cs="Arial"/>
                        <w:color w:val="455572"/>
                        <w:lang w:eastAsia="es-ES"/>
                      </w:rPr>
                      <w:br/>
                      <w:t>980 $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680"/>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36"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10" name="Imagen 9" descr="http://micasa.ca/images/photos/medium/2/0/8/2089E0_1.jpg">
                            <a:hlinkClick xmlns:a="http://schemas.openxmlformats.org/drawingml/2006/main" r:id="rId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icasa.ca/images/photos/medium/2/0/8/2089E0_1.jpg">
                                    <a:hlinkClick r:id="rId336"/>
                                  </pic:cNvPr>
                                  <pic:cNvPicPr>
                                    <a:picLocks noChangeAspect="1" noChangeArrowheads="1"/>
                                  </pic:cNvPicPr>
                                </pic:nvPicPr>
                                <pic:blipFill>
                                  <a:blip r:embed="rId337"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br/>
                    </w:r>
                    <w:r w:rsidR="005A0275" w:rsidRPr="00D91BA3">
                      <w:rPr>
                        <w:rFonts w:ascii="Arial" w:eastAsia="Times New Roman" w:hAnsi="Arial" w:cs="Arial"/>
                        <w:b/>
                        <w:bCs/>
                        <w:color w:val="B74601"/>
                        <w:lang w:eastAsia="es-ES"/>
                      </w:rPr>
                      <w:lastRenderedPageBreak/>
                      <w:t>À louer</w:t>
                    </w:r>
                    <w:r w:rsidR="005A0275" w:rsidRPr="00D91BA3">
                      <w:rPr>
                        <w:rFonts w:ascii="Arial" w:eastAsia="Times New Roman" w:hAnsi="Arial" w:cs="Arial"/>
                        <w:b/>
                        <w:bCs/>
                        <w:color w:val="B74601"/>
                        <w:lang w:eastAsia="es-ES"/>
                      </w:rPr>
                      <w:br/>
                    </w:r>
                    <w:r w:rsidR="005A0275" w:rsidRPr="00D91BA3">
                      <w:rPr>
                        <w:rFonts w:ascii="Arial" w:eastAsia="Times New Roman" w:hAnsi="Arial" w:cs="Arial"/>
                        <w:b/>
                        <w:bCs/>
                        <w:color w:val="455572"/>
                        <w:lang w:eastAsia="es-ES"/>
                      </w:rPr>
                      <w:t>Sainte-Adèle</w:t>
                    </w:r>
                    <w:r w:rsidR="005A0275" w:rsidRPr="00D91BA3">
                      <w:rPr>
                        <w:rFonts w:ascii="Arial" w:eastAsia="Times New Roman" w:hAnsi="Arial" w:cs="Arial"/>
                        <w:color w:val="455572"/>
                        <w:lang w:eastAsia="es-ES"/>
                      </w:rPr>
                      <w:br/>
                      <w:t>Nb pièces : 6</w:t>
                    </w:r>
                    <w:r w:rsidR="005A0275" w:rsidRPr="00D91BA3">
                      <w:rPr>
                        <w:rFonts w:ascii="Arial" w:eastAsia="Times New Roman" w:hAnsi="Arial" w:cs="Arial"/>
                        <w:color w:val="455572"/>
                        <w:lang w:eastAsia="es-ES"/>
                      </w:rPr>
                      <w:br/>
                      <w:t>Nb chambres : 3</w:t>
                    </w:r>
                    <w:r w:rsidR="005A0275" w:rsidRPr="00D91BA3">
                      <w:rPr>
                        <w:rFonts w:ascii="Arial" w:eastAsia="Times New Roman" w:hAnsi="Arial" w:cs="Arial"/>
                        <w:color w:val="455572"/>
                        <w:lang w:eastAsia="es-ES"/>
                      </w:rPr>
                      <w:br/>
                      <w:t>690 $ / semaine</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352"/>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38"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11" name="Imagen 10" descr="http://micasa.ca/images/photos/medium/2/0/8/2080W5_1.jpg">
                            <a:hlinkClick xmlns:a="http://schemas.openxmlformats.org/drawingml/2006/main" r:id="rId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icasa.ca/images/photos/medium/2/0/8/2080W5_1.jpg">
                                    <a:hlinkClick r:id="rId338"/>
                                  </pic:cNvPr>
                                  <pic:cNvPicPr>
                                    <a:picLocks noChangeAspect="1" noChangeArrowheads="1"/>
                                  </pic:cNvPicPr>
                                </pic:nvPicPr>
                                <pic:blipFill>
                                  <a:blip r:embed="rId339"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lastRenderedPageBreak/>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r w:rsidR="005A0275" w:rsidRPr="00D91BA3">
                      <w:rPr>
                        <w:rFonts w:ascii="Arial" w:eastAsia="Times New Roman" w:hAnsi="Arial" w:cs="Arial"/>
                        <w:b/>
                        <w:bCs/>
                        <w:color w:val="455572"/>
                        <w:lang w:eastAsia="es-ES"/>
                      </w:rPr>
                      <w:t>Sainte-Adèle</w:t>
                    </w:r>
                    <w:r w:rsidR="005A0275" w:rsidRPr="00D91BA3">
                      <w:rPr>
                        <w:rFonts w:ascii="Arial" w:eastAsia="Times New Roman" w:hAnsi="Arial" w:cs="Arial"/>
                        <w:color w:val="455572"/>
                        <w:lang w:eastAsia="es-ES"/>
                      </w:rPr>
                      <w:br/>
                      <w:t>Nb pièces : 3</w:t>
                    </w:r>
                    <w:r w:rsidR="005A0275" w:rsidRPr="00D91BA3">
                      <w:rPr>
                        <w:rFonts w:ascii="Arial" w:eastAsia="Times New Roman" w:hAnsi="Arial" w:cs="Arial"/>
                        <w:color w:val="455572"/>
                        <w:lang w:eastAsia="es-ES"/>
                      </w:rPr>
                      <w:br/>
                      <w:t>Nb chambres : 1</w:t>
                    </w:r>
                    <w:r w:rsidR="005A0275" w:rsidRPr="00D91BA3">
                      <w:rPr>
                        <w:rFonts w:ascii="Arial" w:eastAsia="Times New Roman" w:hAnsi="Arial" w:cs="Arial"/>
                        <w:color w:val="455572"/>
                        <w:lang w:eastAsia="es-ES"/>
                      </w:rPr>
                      <w:br/>
                      <w:t>725 $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c>
          <w:tcPr>
            <w:tcW w:w="1530" w:type="dxa"/>
            <w:shd w:val="clear" w:color="auto" w:fill="FCF8E2"/>
            <w:hideMark/>
          </w:tcPr>
          <w:tbl>
            <w:tblPr>
              <w:tblW w:w="1680" w:type="dxa"/>
              <w:jc w:val="center"/>
              <w:tblCellSpacing w:w="0" w:type="dxa"/>
              <w:tblCellMar>
                <w:top w:w="75" w:type="dxa"/>
                <w:left w:w="75" w:type="dxa"/>
                <w:bottom w:w="75" w:type="dxa"/>
                <w:right w:w="75" w:type="dxa"/>
              </w:tblCellMar>
              <w:tblLook w:val="04A0"/>
            </w:tblPr>
            <w:tblGrid>
              <w:gridCol w:w="1352"/>
            </w:tblGrid>
            <w:tr w:rsidR="005A0275" w:rsidRPr="00D91BA3" w:rsidTr="009847C5">
              <w:trPr>
                <w:tblCellSpacing w:w="0" w:type="dxa"/>
                <w:jc w:val="center"/>
              </w:trPr>
              <w:tc>
                <w:tcPr>
                  <w:tcW w:w="0" w:type="auto"/>
                  <w:vAlign w:val="center"/>
                  <w:hideMark/>
                </w:tcPr>
                <w:p w:rsidR="005A0275" w:rsidRPr="00D91BA3" w:rsidRDefault="00C74851" w:rsidP="009847C5">
                  <w:pPr>
                    <w:spacing w:before="0" w:beforeAutospacing="0" w:after="0" w:afterAutospacing="0"/>
                    <w:ind w:left="0" w:firstLine="0"/>
                    <w:rPr>
                      <w:rFonts w:ascii="Arial" w:eastAsia="Times New Roman" w:hAnsi="Arial" w:cs="Arial"/>
                      <w:color w:val="455572"/>
                      <w:lang w:eastAsia="es-ES"/>
                    </w:rPr>
                  </w:pPr>
                  <w:hyperlink r:id="rId340" w:history="1">
                    <w:r w:rsidR="005A0275" w:rsidRPr="00D91BA3">
                      <w:rPr>
                        <w:rFonts w:ascii="Arial" w:eastAsia="Times New Roman" w:hAnsi="Arial" w:cs="Arial"/>
                        <w:noProof/>
                        <w:color w:val="455572"/>
                        <w:lang w:val="es-ES" w:eastAsia="es-ES"/>
                      </w:rPr>
                      <w:drawing>
                        <wp:inline distT="0" distB="0" distL="0" distR="0">
                          <wp:extent cx="952500" cy="666750"/>
                          <wp:effectExtent l="19050" t="0" r="0" b="0"/>
                          <wp:docPr id="12" name="Imagen 11" descr="http://micasa.ca/images/photos/medium/2/0/9/2093J4_1.jpg">
                            <a:hlinkClick xmlns:a="http://schemas.openxmlformats.org/drawingml/2006/main" r:id="rId3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icasa.ca/images/photos/medium/2/0/9/2093J4_1.jpg">
                                    <a:hlinkClick r:id="rId340"/>
                                  </pic:cNvPr>
                                  <pic:cNvPicPr>
                                    <a:picLocks noChangeAspect="1" noChangeArrowheads="1"/>
                                  </pic:cNvPicPr>
                                </pic:nvPicPr>
                                <pic:blipFill>
                                  <a:blip r:embed="rId341" cstate="print"/>
                                  <a:srcRect/>
                                  <a:stretch>
                                    <a:fillRect/>
                                  </a:stretch>
                                </pic:blipFill>
                                <pic:spPr bwMode="auto">
                                  <a:xfrm>
                                    <a:off x="0" y="0"/>
                                    <a:ext cx="952500" cy="666750"/>
                                  </a:xfrm>
                                  <a:prstGeom prst="rect">
                                    <a:avLst/>
                                  </a:prstGeom>
                                  <a:noFill/>
                                  <a:ln w="9525">
                                    <a:noFill/>
                                    <a:miter lim="800000"/>
                                    <a:headEnd/>
                                    <a:tailEnd/>
                                  </a:ln>
                                </pic:spPr>
                              </pic:pic>
                            </a:graphicData>
                          </a:graphic>
                        </wp:inline>
                      </w:drawing>
                    </w:r>
                    <w:r w:rsidR="005A0275" w:rsidRPr="00D91BA3">
                      <w:rPr>
                        <w:rFonts w:ascii="Arial" w:eastAsia="Times New Roman" w:hAnsi="Arial" w:cs="Arial"/>
                        <w:color w:val="455572"/>
                        <w:lang w:eastAsia="es-ES"/>
                      </w:rPr>
                      <w:lastRenderedPageBreak/>
                      <w:br/>
                    </w:r>
                    <w:r w:rsidR="005A0275" w:rsidRPr="00D91BA3">
                      <w:rPr>
                        <w:rFonts w:ascii="Arial" w:eastAsia="Times New Roman" w:hAnsi="Arial" w:cs="Arial"/>
                        <w:b/>
                        <w:bCs/>
                        <w:color w:val="B74601"/>
                        <w:lang w:eastAsia="es-ES"/>
                      </w:rPr>
                      <w:t>À louer</w:t>
                    </w:r>
                    <w:r w:rsidR="005A0275" w:rsidRPr="00D91BA3">
                      <w:rPr>
                        <w:rFonts w:ascii="Arial" w:eastAsia="Times New Roman" w:hAnsi="Arial" w:cs="Arial"/>
                        <w:b/>
                        <w:bCs/>
                        <w:color w:val="B74601"/>
                        <w:lang w:eastAsia="es-ES"/>
                      </w:rPr>
                      <w:br/>
                    </w:r>
                    <w:proofErr w:type="spellStart"/>
                    <w:r w:rsidR="005A0275" w:rsidRPr="00D91BA3">
                      <w:rPr>
                        <w:rFonts w:ascii="Arial" w:eastAsia="Times New Roman" w:hAnsi="Arial" w:cs="Arial"/>
                        <w:b/>
                        <w:bCs/>
                        <w:color w:val="455572"/>
                        <w:lang w:eastAsia="es-ES"/>
                      </w:rPr>
                      <w:t>Louiseville</w:t>
                    </w:r>
                    <w:proofErr w:type="spellEnd"/>
                    <w:r w:rsidR="005A0275" w:rsidRPr="00D91BA3">
                      <w:rPr>
                        <w:rFonts w:ascii="Arial" w:eastAsia="Times New Roman" w:hAnsi="Arial" w:cs="Arial"/>
                        <w:color w:val="455572"/>
                        <w:lang w:eastAsia="es-ES"/>
                      </w:rPr>
                      <w:br/>
                      <w:t>Nb pièces : 5</w:t>
                    </w:r>
                    <w:r w:rsidR="005A0275" w:rsidRPr="00D91BA3">
                      <w:rPr>
                        <w:rFonts w:ascii="Arial" w:eastAsia="Times New Roman" w:hAnsi="Arial" w:cs="Arial"/>
                        <w:color w:val="455572"/>
                        <w:lang w:eastAsia="es-ES"/>
                      </w:rPr>
                      <w:br/>
                      <w:t>Nb chambres : 1</w:t>
                    </w:r>
                    <w:r w:rsidR="005A0275" w:rsidRPr="00D91BA3">
                      <w:rPr>
                        <w:rFonts w:ascii="Arial" w:eastAsia="Times New Roman" w:hAnsi="Arial" w:cs="Arial"/>
                        <w:color w:val="455572"/>
                        <w:lang w:eastAsia="es-ES"/>
                      </w:rPr>
                      <w:br/>
                      <w:t>450 $ / mois</w:t>
                    </w:r>
                    <w:r w:rsidR="005A0275" w:rsidRPr="00D91BA3">
                      <w:rPr>
                        <w:rFonts w:ascii="Arial" w:eastAsia="Times New Roman" w:hAnsi="Arial" w:cs="Arial"/>
                        <w:color w:val="455572"/>
                        <w:lang w:eastAsia="es-ES"/>
                      </w:rPr>
                      <w:br/>
                    </w:r>
                  </w:hyperlink>
                </w:p>
              </w:tc>
            </w:tr>
          </w:tbl>
          <w:p w:rsidR="005A0275" w:rsidRPr="00D91BA3" w:rsidRDefault="005A0275" w:rsidP="009847C5">
            <w:pPr>
              <w:spacing w:before="0" w:beforeAutospacing="0" w:after="0" w:afterAutospacing="0"/>
              <w:ind w:left="0" w:firstLine="0"/>
              <w:jc w:val="center"/>
              <w:rPr>
                <w:rFonts w:ascii="Arial" w:eastAsia="Times New Roman" w:hAnsi="Arial" w:cs="Arial"/>
                <w:lang w:eastAsia="es-ES"/>
              </w:rPr>
            </w:pPr>
          </w:p>
        </w:tc>
      </w:tr>
    </w:tbl>
    <w:p w:rsidR="005A0275" w:rsidRPr="00D91BA3" w:rsidRDefault="005A0275" w:rsidP="005A0275">
      <w:pPr>
        <w:rPr>
          <w:rFonts w:ascii="Arial" w:hAnsi="Arial" w:cs="Arial"/>
        </w:rPr>
      </w:pPr>
    </w:p>
    <w:p w:rsidR="005A0275" w:rsidRPr="00D91BA3" w:rsidRDefault="005A0275" w:rsidP="005A0275">
      <w:pPr>
        <w:pStyle w:val="Prrafodelista"/>
        <w:ind w:left="757" w:firstLine="0"/>
        <w:rPr>
          <w:rFonts w:ascii="Arial" w:hAnsi="Arial" w:cs="Arial"/>
        </w:rPr>
      </w:pPr>
    </w:p>
    <w:p w:rsidR="005A0275" w:rsidRPr="00D91BA3" w:rsidRDefault="005A0275" w:rsidP="00FA0EE6">
      <w:pPr>
        <w:pStyle w:val="Prrafodelista"/>
        <w:ind w:firstLine="0"/>
        <w:rPr>
          <w:rFonts w:ascii="Arial" w:hAnsi="Arial" w:cs="Arial"/>
        </w:rPr>
      </w:pPr>
    </w:p>
    <w:sectPr w:rsidR="005A0275" w:rsidRPr="00D91BA3"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0144"/>
    <w:multiLevelType w:val="hybridMultilevel"/>
    <w:tmpl w:val="A074ECDE"/>
    <w:lvl w:ilvl="0" w:tplc="BE9AADCA">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1">
    <w:nsid w:val="06DA7B30"/>
    <w:multiLevelType w:val="multilevel"/>
    <w:tmpl w:val="72CC5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3A4810"/>
    <w:multiLevelType w:val="hybridMultilevel"/>
    <w:tmpl w:val="DF3A6A2C"/>
    <w:lvl w:ilvl="0" w:tplc="C0A646BA">
      <w:start w:val="1"/>
      <w:numFmt w:val="lowerLetter"/>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3">
    <w:nsid w:val="2B07673C"/>
    <w:multiLevelType w:val="multilevel"/>
    <w:tmpl w:val="777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6C185B"/>
    <w:multiLevelType w:val="multilevel"/>
    <w:tmpl w:val="2E303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CD6F06"/>
    <w:multiLevelType w:val="multilevel"/>
    <w:tmpl w:val="33CA2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1052FF"/>
    <w:multiLevelType w:val="multilevel"/>
    <w:tmpl w:val="7188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17149"/>
    <w:rsid w:val="00052B63"/>
    <w:rsid w:val="0008504C"/>
    <w:rsid w:val="000938B1"/>
    <w:rsid w:val="0010704C"/>
    <w:rsid w:val="0012181E"/>
    <w:rsid w:val="001F57A1"/>
    <w:rsid w:val="00222435"/>
    <w:rsid w:val="002C0869"/>
    <w:rsid w:val="003A160D"/>
    <w:rsid w:val="003B6126"/>
    <w:rsid w:val="003E5EA7"/>
    <w:rsid w:val="003F44A2"/>
    <w:rsid w:val="00400015"/>
    <w:rsid w:val="00415521"/>
    <w:rsid w:val="00427B94"/>
    <w:rsid w:val="004F2C1C"/>
    <w:rsid w:val="00500C73"/>
    <w:rsid w:val="00517149"/>
    <w:rsid w:val="00576062"/>
    <w:rsid w:val="005A0275"/>
    <w:rsid w:val="005A1327"/>
    <w:rsid w:val="005F1BCA"/>
    <w:rsid w:val="006672DA"/>
    <w:rsid w:val="00822642"/>
    <w:rsid w:val="00863046"/>
    <w:rsid w:val="008C29D2"/>
    <w:rsid w:val="008D02E9"/>
    <w:rsid w:val="008D0F42"/>
    <w:rsid w:val="008E203A"/>
    <w:rsid w:val="009178E4"/>
    <w:rsid w:val="00981AF2"/>
    <w:rsid w:val="009847C5"/>
    <w:rsid w:val="009B6493"/>
    <w:rsid w:val="00A0234E"/>
    <w:rsid w:val="00A70640"/>
    <w:rsid w:val="00B15370"/>
    <w:rsid w:val="00B568FE"/>
    <w:rsid w:val="00BE51B5"/>
    <w:rsid w:val="00C06FEE"/>
    <w:rsid w:val="00C245F8"/>
    <w:rsid w:val="00C74851"/>
    <w:rsid w:val="00CC6234"/>
    <w:rsid w:val="00CE4BED"/>
    <w:rsid w:val="00D602D4"/>
    <w:rsid w:val="00D91BA3"/>
    <w:rsid w:val="00E572D9"/>
    <w:rsid w:val="00E752D1"/>
    <w:rsid w:val="00EF282F"/>
    <w:rsid w:val="00F21FFE"/>
    <w:rsid w:val="00FA0E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next w:val="Normal"/>
    <w:link w:val="Ttulo1Car"/>
    <w:uiPriority w:val="9"/>
    <w:qFormat/>
    <w:rsid w:val="003F44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517149"/>
    <w:pPr>
      <w:pBdr>
        <w:top w:val="dotted" w:sz="6" w:space="4" w:color="808080"/>
      </w:pBdr>
      <w:spacing w:before="240" w:beforeAutospacing="0" w:after="120" w:afterAutospacing="0" w:line="288" w:lineRule="atLeast"/>
      <w:ind w:left="0" w:firstLine="0"/>
      <w:outlineLvl w:val="1"/>
    </w:pPr>
    <w:rPr>
      <w:rFonts w:ascii="Times New Roman" w:eastAsia="Times New Roman" w:hAnsi="Times New Roman" w:cs="Times New Roman"/>
      <w:b/>
      <w:bCs/>
      <w:color w:val="3A3C3B"/>
      <w:sz w:val="31"/>
      <w:szCs w:val="31"/>
      <w:lang w:val="es-ES" w:eastAsia="es-ES"/>
    </w:rPr>
  </w:style>
  <w:style w:type="paragraph" w:styleId="Ttulo3">
    <w:name w:val="heading 3"/>
    <w:basedOn w:val="Normal"/>
    <w:next w:val="Normal"/>
    <w:link w:val="Ttulo3Car"/>
    <w:uiPriority w:val="9"/>
    <w:semiHidden/>
    <w:unhideWhenUsed/>
    <w:qFormat/>
    <w:rsid w:val="003A16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17149"/>
    <w:rPr>
      <w:strike w:val="0"/>
      <w:dstrike w:val="0"/>
      <w:color w:val="4A3AC0"/>
      <w:u w:val="none"/>
      <w:effect w:val="none"/>
    </w:rPr>
  </w:style>
  <w:style w:type="paragraph" w:styleId="NormalWeb">
    <w:name w:val="Normal (Web)"/>
    <w:basedOn w:val="Normal"/>
    <w:uiPriority w:val="99"/>
    <w:semiHidden/>
    <w:unhideWhenUsed/>
    <w:rsid w:val="00517149"/>
    <w:pPr>
      <w:spacing w:before="240" w:beforeAutospacing="0" w:after="240" w:afterAutospacing="0"/>
      <w:ind w:left="0" w:firstLine="0"/>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517149"/>
    <w:rPr>
      <w:b/>
      <w:bCs/>
    </w:rPr>
  </w:style>
  <w:style w:type="character" w:customStyle="1" w:styleId="Ttulo2Car">
    <w:name w:val="Título 2 Car"/>
    <w:basedOn w:val="Fuentedeprrafopredeter"/>
    <w:link w:val="Ttulo2"/>
    <w:uiPriority w:val="9"/>
    <w:rsid w:val="00517149"/>
    <w:rPr>
      <w:rFonts w:ascii="Times New Roman" w:eastAsia="Times New Roman" w:hAnsi="Times New Roman" w:cs="Times New Roman"/>
      <w:b/>
      <w:bCs/>
      <w:color w:val="3A3C3B"/>
      <w:sz w:val="31"/>
      <w:szCs w:val="31"/>
      <w:lang w:eastAsia="es-ES"/>
    </w:rPr>
  </w:style>
  <w:style w:type="paragraph" w:styleId="Prrafodelista">
    <w:name w:val="List Paragraph"/>
    <w:basedOn w:val="Normal"/>
    <w:uiPriority w:val="34"/>
    <w:qFormat/>
    <w:rsid w:val="00FA0EE6"/>
    <w:pPr>
      <w:ind w:left="720"/>
      <w:contextualSpacing/>
    </w:pPr>
  </w:style>
  <w:style w:type="paragraph" w:styleId="Textodeglobo">
    <w:name w:val="Balloon Text"/>
    <w:basedOn w:val="Normal"/>
    <w:link w:val="TextodegloboCar"/>
    <w:uiPriority w:val="99"/>
    <w:semiHidden/>
    <w:unhideWhenUsed/>
    <w:rsid w:val="00FA0EE6"/>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0EE6"/>
    <w:rPr>
      <w:rFonts w:ascii="Tahoma" w:hAnsi="Tahoma" w:cs="Tahoma"/>
      <w:sz w:val="16"/>
      <w:szCs w:val="16"/>
      <w:lang w:val="fr-FR"/>
    </w:rPr>
  </w:style>
  <w:style w:type="character" w:customStyle="1" w:styleId="Ttulo1Car">
    <w:name w:val="Título 1 Car"/>
    <w:basedOn w:val="Fuentedeprrafopredeter"/>
    <w:link w:val="Ttulo1"/>
    <w:uiPriority w:val="9"/>
    <w:rsid w:val="003F44A2"/>
    <w:rPr>
      <w:rFonts w:asciiTheme="majorHAnsi" w:eastAsiaTheme="majorEastAsia" w:hAnsiTheme="majorHAnsi" w:cstheme="majorBidi"/>
      <w:b/>
      <w:bCs/>
      <w:color w:val="365F91" w:themeColor="accent1" w:themeShade="BF"/>
      <w:sz w:val="28"/>
      <w:szCs w:val="28"/>
      <w:lang w:val="fr-FR"/>
    </w:rPr>
  </w:style>
  <w:style w:type="character" w:customStyle="1" w:styleId="Ttulo3Car">
    <w:name w:val="Título 3 Car"/>
    <w:basedOn w:val="Fuentedeprrafopredeter"/>
    <w:link w:val="Ttulo3"/>
    <w:uiPriority w:val="9"/>
    <w:semiHidden/>
    <w:rsid w:val="003A160D"/>
    <w:rPr>
      <w:rFonts w:asciiTheme="majorHAnsi" w:eastAsiaTheme="majorEastAsia" w:hAnsiTheme="majorHAnsi" w:cstheme="majorBidi"/>
      <w:b/>
      <w:bCs/>
      <w:color w:val="4F81BD" w:themeColor="accent1"/>
      <w:lang w:val="fr-FR"/>
    </w:rPr>
  </w:style>
  <w:style w:type="character" w:customStyle="1" w:styleId="glmot">
    <w:name w:val="gl_mot"/>
    <w:basedOn w:val="Fuentedeprrafopredeter"/>
    <w:rsid w:val="003A160D"/>
  </w:style>
  <w:style w:type="character" w:customStyle="1" w:styleId="glossairetitremot">
    <w:name w:val="glossaire_titre_mot"/>
    <w:basedOn w:val="Fuentedeprrafopredeter"/>
    <w:rsid w:val="003A160D"/>
  </w:style>
</w:styles>
</file>

<file path=word/webSettings.xml><?xml version="1.0" encoding="utf-8"?>
<w:webSettings xmlns:r="http://schemas.openxmlformats.org/officeDocument/2006/relationships" xmlns:w="http://schemas.openxmlformats.org/wordprocessingml/2006/main">
  <w:divs>
    <w:div w:id="614601596">
      <w:marLeft w:val="0"/>
      <w:marRight w:val="0"/>
      <w:marTop w:val="0"/>
      <w:marBottom w:val="0"/>
      <w:divBdr>
        <w:top w:val="none" w:sz="0" w:space="0" w:color="auto"/>
        <w:left w:val="none" w:sz="0" w:space="0" w:color="auto"/>
        <w:bottom w:val="none" w:sz="0" w:space="0" w:color="auto"/>
        <w:right w:val="none" w:sz="0" w:space="0" w:color="auto"/>
      </w:divBdr>
    </w:div>
    <w:div w:id="655575714">
      <w:marLeft w:val="0"/>
      <w:marRight w:val="0"/>
      <w:marTop w:val="0"/>
      <w:marBottom w:val="0"/>
      <w:divBdr>
        <w:top w:val="none" w:sz="0" w:space="0" w:color="auto"/>
        <w:left w:val="none" w:sz="0" w:space="0" w:color="auto"/>
        <w:bottom w:val="none" w:sz="0" w:space="0" w:color="auto"/>
        <w:right w:val="none" w:sz="0" w:space="0" w:color="auto"/>
      </w:divBdr>
      <w:divsChild>
        <w:div w:id="721027689">
          <w:marLeft w:val="0"/>
          <w:marRight w:val="0"/>
          <w:marTop w:val="0"/>
          <w:marBottom w:val="0"/>
          <w:divBdr>
            <w:top w:val="none" w:sz="0" w:space="0" w:color="auto"/>
            <w:left w:val="none" w:sz="0" w:space="0" w:color="auto"/>
            <w:bottom w:val="none" w:sz="0" w:space="0" w:color="auto"/>
            <w:right w:val="none" w:sz="0" w:space="0" w:color="auto"/>
          </w:divBdr>
          <w:divsChild>
            <w:div w:id="122965559">
              <w:marLeft w:val="0"/>
              <w:marRight w:val="0"/>
              <w:marTop w:val="0"/>
              <w:marBottom w:val="0"/>
              <w:divBdr>
                <w:top w:val="none" w:sz="0" w:space="0" w:color="auto"/>
                <w:left w:val="none" w:sz="0" w:space="0" w:color="auto"/>
                <w:bottom w:val="none" w:sz="0" w:space="0" w:color="auto"/>
                <w:right w:val="none" w:sz="0" w:space="0" w:color="auto"/>
              </w:divBdr>
            </w:div>
          </w:divsChild>
        </w:div>
        <w:div w:id="1540318254">
          <w:marLeft w:val="0"/>
          <w:marRight w:val="0"/>
          <w:marTop w:val="0"/>
          <w:marBottom w:val="0"/>
          <w:divBdr>
            <w:top w:val="none" w:sz="0" w:space="0" w:color="auto"/>
            <w:left w:val="none" w:sz="0" w:space="0" w:color="auto"/>
            <w:bottom w:val="none" w:sz="0" w:space="0" w:color="auto"/>
            <w:right w:val="none" w:sz="0" w:space="0" w:color="auto"/>
          </w:divBdr>
          <w:divsChild>
            <w:div w:id="1919820888">
              <w:marLeft w:val="0"/>
              <w:marRight w:val="0"/>
              <w:marTop w:val="0"/>
              <w:marBottom w:val="0"/>
              <w:divBdr>
                <w:top w:val="none" w:sz="0" w:space="0" w:color="auto"/>
                <w:left w:val="none" w:sz="0" w:space="0" w:color="auto"/>
                <w:bottom w:val="none" w:sz="0" w:space="0" w:color="auto"/>
                <w:right w:val="none" w:sz="0" w:space="0" w:color="auto"/>
              </w:divBdr>
            </w:div>
          </w:divsChild>
        </w:div>
        <w:div w:id="1957298461">
          <w:marLeft w:val="0"/>
          <w:marRight w:val="0"/>
          <w:marTop w:val="0"/>
          <w:marBottom w:val="0"/>
          <w:divBdr>
            <w:top w:val="none" w:sz="0" w:space="0" w:color="auto"/>
            <w:left w:val="none" w:sz="0" w:space="0" w:color="auto"/>
            <w:bottom w:val="none" w:sz="0" w:space="0" w:color="auto"/>
            <w:right w:val="none" w:sz="0" w:space="0" w:color="auto"/>
          </w:divBdr>
          <w:divsChild>
            <w:div w:id="447091660">
              <w:marLeft w:val="0"/>
              <w:marRight w:val="0"/>
              <w:marTop w:val="0"/>
              <w:marBottom w:val="0"/>
              <w:divBdr>
                <w:top w:val="none" w:sz="0" w:space="0" w:color="auto"/>
                <w:left w:val="none" w:sz="0" w:space="0" w:color="auto"/>
                <w:bottom w:val="none" w:sz="0" w:space="0" w:color="auto"/>
                <w:right w:val="none" w:sz="0" w:space="0" w:color="auto"/>
              </w:divBdr>
            </w:div>
          </w:divsChild>
        </w:div>
        <w:div w:id="2057464630">
          <w:marLeft w:val="0"/>
          <w:marRight w:val="0"/>
          <w:marTop w:val="0"/>
          <w:marBottom w:val="0"/>
          <w:divBdr>
            <w:top w:val="none" w:sz="0" w:space="0" w:color="auto"/>
            <w:left w:val="none" w:sz="0" w:space="0" w:color="auto"/>
            <w:bottom w:val="none" w:sz="0" w:space="0" w:color="auto"/>
            <w:right w:val="none" w:sz="0" w:space="0" w:color="auto"/>
          </w:divBdr>
          <w:divsChild>
            <w:div w:id="380524089">
              <w:marLeft w:val="0"/>
              <w:marRight w:val="0"/>
              <w:marTop w:val="0"/>
              <w:marBottom w:val="0"/>
              <w:divBdr>
                <w:top w:val="none" w:sz="0" w:space="0" w:color="auto"/>
                <w:left w:val="none" w:sz="0" w:space="0" w:color="auto"/>
                <w:bottom w:val="none" w:sz="0" w:space="0" w:color="auto"/>
                <w:right w:val="none" w:sz="0" w:space="0" w:color="auto"/>
              </w:divBdr>
            </w:div>
          </w:divsChild>
        </w:div>
        <w:div w:id="1954556415">
          <w:marLeft w:val="0"/>
          <w:marRight w:val="0"/>
          <w:marTop w:val="0"/>
          <w:marBottom w:val="0"/>
          <w:divBdr>
            <w:top w:val="none" w:sz="0" w:space="0" w:color="auto"/>
            <w:left w:val="none" w:sz="0" w:space="0" w:color="auto"/>
            <w:bottom w:val="none" w:sz="0" w:space="0" w:color="auto"/>
            <w:right w:val="none" w:sz="0" w:space="0" w:color="auto"/>
          </w:divBdr>
          <w:divsChild>
            <w:div w:id="148997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12396">
      <w:marLeft w:val="0"/>
      <w:marRight w:val="0"/>
      <w:marTop w:val="0"/>
      <w:marBottom w:val="0"/>
      <w:divBdr>
        <w:top w:val="none" w:sz="0" w:space="0" w:color="auto"/>
        <w:left w:val="none" w:sz="0" w:space="0" w:color="auto"/>
        <w:bottom w:val="none" w:sz="0" w:space="0" w:color="auto"/>
        <w:right w:val="none" w:sz="0" w:space="0" w:color="auto"/>
      </w:divBdr>
      <w:divsChild>
        <w:div w:id="595208143">
          <w:marLeft w:val="0"/>
          <w:marRight w:val="0"/>
          <w:marTop w:val="0"/>
          <w:marBottom w:val="0"/>
          <w:divBdr>
            <w:top w:val="none" w:sz="0" w:space="0" w:color="auto"/>
            <w:left w:val="none" w:sz="0" w:space="0" w:color="auto"/>
            <w:bottom w:val="none" w:sz="0" w:space="0" w:color="auto"/>
            <w:right w:val="none" w:sz="0" w:space="0" w:color="auto"/>
          </w:divBdr>
        </w:div>
        <w:div w:id="1666516866">
          <w:marLeft w:val="0"/>
          <w:marRight w:val="0"/>
          <w:marTop w:val="0"/>
          <w:marBottom w:val="0"/>
          <w:divBdr>
            <w:top w:val="none" w:sz="0" w:space="0" w:color="auto"/>
            <w:left w:val="none" w:sz="0" w:space="0" w:color="auto"/>
            <w:bottom w:val="none" w:sz="0" w:space="0" w:color="auto"/>
            <w:right w:val="none" w:sz="0" w:space="0" w:color="auto"/>
          </w:divBdr>
          <w:divsChild>
            <w:div w:id="443114354">
              <w:marLeft w:val="0"/>
              <w:marRight w:val="0"/>
              <w:marTop w:val="0"/>
              <w:marBottom w:val="0"/>
              <w:divBdr>
                <w:top w:val="none" w:sz="0" w:space="0" w:color="auto"/>
                <w:left w:val="none" w:sz="0" w:space="0" w:color="auto"/>
                <w:bottom w:val="none" w:sz="0" w:space="0" w:color="auto"/>
                <w:right w:val="none" w:sz="0" w:space="0" w:color="auto"/>
              </w:divBdr>
            </w:div>
            <w:div w:id="337387478">
              <w:marLeft w:val="0"/>
              <w:marRight w:val="0"/>
              <w:marTop w:val="0"/>
              <w:marBottom w:val="0"/>
              <w:divBdr>
                <w:top w:val="none" w:sz="0" w:space="0" w:color="auto"/>
                <w:left w:val="none" w:sz="0" w:space="0" w:color="auto"/>
                <w:bottom w:val="none" w:sz="0" w:space="0" w:color="auto"/>
                <w:right w:val="none" w:sz="0" w:space="0" w:color="auto"/>
              </w:divBdr>
            </w:div>
          </w:divsChild>
        </w:div>
        <w:div w:id="484858551">
          <w:marLeft w:val="0"/>
          <w:marRight w:val="0"/>
          <w:marTop w:val="0"/>
          <w:marBottom w:val="0"/>
          <w:divBdr>
            <w:top w:val="none" w:sz="0" w:space="0" w:color="auto"/>
            <w:left w:val="none" w:sz="0" w:space="0" w:color="auto"/>
            <w:bottom w:val="none" w:sz="0" w:space="0" w:color="auto"/>
            <w:right w:val="none" w:sz="0" w:space="0" w:color="auto"/>
          </w:divBdr>
          <w:divsChild>
            <w:div w:id="401870701">
              <w:marLeft w:val="0"/>
              <w:marRight w:val="0"/>
              <w:marTop w:val="0"/>
              <w:marBottom w:val="0"/>
              <w:divBdr>
                <w:top w:val="none" w:sz="0" w:space="0" w:color="auto"/>
                <w:left w:val="none" w:sz="0" w:space="0" w:color="auto"/>
                <w:bottom w:val="none" w:sz="0" w:space="0" w:color="auto"/>
                <w:right w:val="none" w:sz="0" w:space="0" w:color="auto"/>
              </w:divBdr>
            </w:div>
            <w:div w:id="1450783637">
              <w:marLeft w:val="0"/>
              <w:marRight w:val="0"/>
              <w:marTop w:val="0"/>
              <w:marBottom w:val="0"/>
              <w:divBdr>
                <w:top w:val="none" w:sz="0" w:space="0" w:color="auto"/>
                <w:left w:val="none" w:sz="0" w:space="0" w:color="auto"/>
                <w:bottom w:val="none" w:sz="0" w:space="0" w:color="auto"/>
                <w:right w:val="none" w:sz="0" w:space="0" w:color="auto"/>
              </w:divBdr>
            </w:div>
            <w:div w:id="1914269611">
              <w:marLeft w:val="0"/>
              <w:marRight w:val="0"/>
              <w:marTop w:val="0"/>
              <w:marBottom w:val="0"/>
              <w:divBdr>
                <w:top w:val="none" w:sz="0" w:space="0" w:color="auto"/>
                <w:left w:val="none" w:sz="0" w:space="0" w:color="auto"/>
                <w:bottom w:val="none" w:sz="0" w:space="0" w:color="auto"/>
                <w:right w:val="none" w:sz="0" w:space="0" w:color="auto"/>
              </w:divBdr>
              <w:divsChild>
                <w:div w:id="179578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755833">
      <w:bodyDiv w:val="1"/>
      <w:marLeft w:val="0"/>
      <w:marRight w:val="0"/>
      <w:marTop w:val="0"/>
      <w:marBottom w:val="0"/>
      <w:divBdr>
        <w:top w:val="none" w:sz="0" w:space="0" w:color="auto"/>
        <w:left w:val="none" w:sz="0" w:space="0" w:color="auto"/>
        <w:bottom w:val="none" w:sz="0" w:space="0" w:color="auto"/>
        <w:right w:val="none" w:sz="0" w:space="0" w:color="auto"/>
      </w:divBdr>
      <w:divsChild>
        <w:div w:id="1576628243">
          <w:marLeft w:val="0"/>
          <w:marRight w:val="0"/>
          <w:marTop w:val="0"/>
          <w:marBottom w:val="0"/>
          <w:divBdr>
            <w:top w:val="none" w:sz="0" w:space="0" w:color="auto"/>
            <w:left w:val="none" w:sz="0" w:space="0" w:color="auto"/>
            <w:bottom w:val="none" w:sz="0" w:space="0" w:color="auto"/>
            <w:right w:val="none" w:sz="0" w:space="0" w:color="auto"/>
          </w:divBdr>
          <w:divsChild>
            <w:div w:id="1081950565">
              <w:marLeft w:val="0"/>
              <w:marRight w:val="0"/>
              <w:marTop w:val="100"/>
              <w:marBottom w:val="100"/>
              <w:divBdr>
                <w:top w:val="none" w:sz="0" w:space="0" w:color="auto"/>
                <w:left w:val="none" w:sz="0" w:space="0" w:color="auto"/>
                <w:bottom w:val="none" w:sz="0" w:space="0" w:color="auto"/>
                <w:right w:val="none" w:sz="0" w:space="0" w:color="auto"/>
              </w:divBdr>
              <w:divsChild>
                <w:div w:id="1709796758">
                  <w:marLeft w:val="0"/>
                  <w:marRight w:val="0"/>
                  <w:marTop w:val="150"/>
                  <w:marBottom w:val="0"/>
                  <w:divBdr>
                    <w:top w:val="none" w:sz="0" w:space="0" w:color="auto"/>
                    <w:left w:val="none" w:sz="0" w:space="0" w:color="auto"/>
                    <w:bottom w:val="none" w:sz="0" w:space="0" w:color="auto"/>
                    <w:right w:val="none" w:sz="0" w:space="0" w:color="auto"/>
                  </w:divBdr>
                  <w:divsChild>
                    <w:div w:id="766080041">
                      <w:marLeft w:val="0"/>
                      <w:marRight w:val="0"/>
                      <w:marTop w:val="0"/>
                      <w:marBottom w:val="0"/>
                      <w:divBdr>
                        <w:top w:val="none" w:sz="0" w:space="0" w:color="auto"/>
                        <w:left w:val="none" w:sz="0" w:space="0" w:color="auto"/>
                        <w:bottom w:val="none" w:sz="0" w:space="0" w:color="auto"/>
                        <w:right w:val="none" w:sz="0" w:space="0" w:color="auto"/>
                      </w:divBdr>
                      <w:divsChild>
                        <w:div w:id="1336961483">
                          <w:marLeft w:val="0"/>
                          <w:marRight w:val="0"/>
                          <w:marTop w:val="0"/>
                          <w:marBottom w:val="0"/>
                          <w:divBdr>
                            <w:top w:val="none" w:sz="0" w:space="0" w:color="auto"/>
                            <w:left w:val="none" w:sz="0" w:space="0" w:color="auto"/>
                            <w:bottom w:val="none" w:sz="0" w:space="0" w:color="auto"/>
                            <w:right w:val="none" w:sz="0" w:space="0" w:color="auto"/>
                          </w:divBdr>
                          <w:divsChild>
                            <w:div w:id="1944918603">
                              <w:marLeft w:val="0"/>
                              <w:marRight w:val="0"/>
                              <w:marTop w:val="0"/>
                              <w:marBottom w:val="0"/>
                              <w:divBdr>
                                <w:top w:val="none" w:sz="0" w:space="0" w:color="auto"/>
                                <w:left w:val="none" w:sz="0" w:space="0" w:color="auto"/>
                                <w:bottom w:val="none" w:sz="0" w:space="0" w:color="auto"/>
                                <w:right w:val="none" w:sz="0" w:space="0" w:color="auto"/>
                              </w:divBdr>
                              <w:divsChild>
                                <w:div w:id="847059295">
                                  <w:marLeft w:val="0"/>
                                  <w:marRight w:val="0"/>
                                  <w:marTop w:val="0"/>
                                  <w:marBottom w:val="0"/>
                                  <w:divBdr>
                                    <w:top w:val="none" w:sz="0" w:space="0" w:color="auto"/>
                                    <w:left w:val="none" w:sz="0" w:space="0" w:color="auto"/>
                                    <w:bottom w:val="none" w:sz="0" w:space="0" w:color="auto"/>
                                    <w:right w:val="none" w:sz="0" w:space="0" w:color="auto"/>
                                  </w:divBdr>
                                  <w:divsChild>
                                    <w:div w:id="919556930">
                                      <w:marLeft w:val="0"/>
                                      <w:marRight w:val="0"/>
                                      <w:marTop w:val="0"/>
                                      <w:marBottom w:val="0"/>
                                      <w:divBdr>
                                        <w:top w:val="none" w:sz="0" w:space="0" w:color="auto"/>
                                        <w:left w:val="none" w:sz="0" w:space="0" w:color="auto"/>
                                        <w:bottom w:val="none" w:sz="0" w:space="0" w:color="auto"/>
                                        <w:right w:val="none" w:sz="0" w:space="0" w:color="auto"/>
                                      </w:divBdr>
                                      <w:divsChild>
                                        <w:div w:id="1281492300">
                                          <w:marLeft w:val="0"/>
                                          <w:marRight w:val="0"/>
                                          <w:marTop w:val="0"/>
                                          <w:marBottom w:val="0"/>
                                          <w:divBdr>
                                            <w:top w:val="none" w:sz="0" w:space="0" w:color="auto"/>
                                            <w:left w:val="none" w:sz="0" w:space="0" w:color="auto"/>
                                            <w:bottom w:val="none" w:sz="0" w:space="0" w:color="auto"/>
                                            <w:right w:val="none" w:sz="0" w:space="0" w:color="auto"/>
                                          </w:divBdr>
                                          <w:divsChild>
                                            <w:div w:id="1027103772">
                                              <w:marLeft w:val="0"/>
                                              <w:marRight w:val="0"/>
                                              <w:marTop w:val="0"/>
                                              <w:marBottom w:val="0"/>
                                              <w:divBdr>
                                                <w:top w:val="none" w:sz="0" w:space="0" w:color="auto"/>
                                                <w:left w:val="none" w:sz="0" w:space="0" w:color="auto"/>
                                                <w:bottom w:val="none" w:sz="0" w:space="0" w:color="auto"/>
                                                <w:right w:val="none" w:sz="0" w:space="0" w:color="auto"/>
                                              </w:divBdr>
                                              <w:divsChild>
                                                <w:div w:id="830564724">
                                                  <w:marLeft w:val="0"/>
                                                  <w:marRight w:val="0"/>
                                                  <w:marTop w:val="0"/>
                                                  <w:marBottom w:val="0"/>
                                                  <w:divBdr>
                                                    <w:top w:val="none" w:sz="0" w:space="0" w:color="auto"/>
                                                    <w:left w:val="none" w:sz="0" w:space="0" w:color="auto"/>
                                                    <w:bottom w:val="none" w:sz="0" w:space="0" w:color="auto"/>
                                                    <w:right w:val="none" w:sz="0" w:space="0" w:color="auto"/>
                                                  </w:divBdr>
                                                  <w:divsChild>
                                                    <w:div w:id="269166442">
                                                      <w:marLeft w:val="0"/>
                                                      <w:marRight w:val="0"/>
                                                      <w:marTop w:val="0"/>
                                                      <w:marBottom w:val="0"/>
                                                      <w:divBdr>
                                                        <w:top w:val="none" w:sz="0" w:space="0" w:color="auto"/>
                                                        <w:left w:val="none" w:sz="0" w:space="0" w:color="auto"/>
                                                        <w:bottom w:val="none" w:sz="0" w:space="0" w:color="auto"/>
                                                        <w:right w:val="none" w:sz="0" w:space="0" w:color="auto"/>
                                                      </w:divBdr>
                                                      <w:divsChild>
                                                        <w:div w:id="77464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467862">
      <w:bodyDiv w:val="1"/>
      <w:marLeft w:val="0"/>
      <w:marRight w:val="0"/>
      <w:marTop w:val="0"/>
      <w:marBottom w:val="0"/>
      <w:divBdr>
        <w:top w:val="none" w:sz="0" w:space="0" w:color="auto"/>
        <w:left w:val="none" w:sz="0" w:space="0" w:color="auto"/>
        <w:bottom w:val="none" w:sz="0" w:space="0" w:color="auto"/>
        <w:right w:val="none" w:sz="0" w:space="0" w:color="auto"/>
      </w:divBdr>
      <w:divsChild>
        <w:div w:id="1106075927">
          <w:marLeft w:val="0"/>
          <w:marRight w:val="0"/>
          <w:marTop w:val="0"/>
          <w:marBottom w:val="0"/>
          <w:divBdr>
            <w:top w:val="none" w:sz="0" w:space="0" w:color="auto"/>
            <w:left w:val="none" w:sz="0" w:space="0" w:color="auto"/>
            <w:bottom w:val="none" w:sz="0" w:space="0" w:color="auto"/>
            <w:right w:val="none" w:sz="0" w:space="0" w:color="auto"/>
          </w:divBdr>
        </w:div>
      </w:divsChild>
    </w:div>
    <w:div w:id="1660230296">
      <w:bodyDiv w:val="1"/>
      <w:marLeft w:val="0"/>
      <w:marRight w:val="0"/>
      <w:marTop w:val="0"/>
      <w:marBottom w:val="0"/>
      <w:divBdr>
        <w:top w:val="none" w:sz="0" w:space="0" w:color="auto"/>
        <w:left w:val="none" w:sz="0" w:space="0" w:color="auto"/>
        <w:bottom w:val="none" w:sz="0" w:space="0" w:color="auto"/>
        <w:right w:val="none" w:sz="0" w:space="0" w:color="auto"/>
      </w:divBdr>
      <w:divsChild>
        <w:div w:id="728110097">
          <w:marLeft w:val="0"/>
          <w:marRight w:val="0"/>
          <w:marTop w:val="0"/>
          <w:marBottom w:val="0"/>
          <w:divBdr>
            <w:top w:val="none" w:sz="0" w:space="0" w:color="auto"/>
            <w:left w:val="none" w:sz="0" w:space="0" w:color="auto"/>
            <w:bottom w:val="none" w:sz="0" w:space="0" w:color="auto"/>
            <w:right w:val="none" w:sz="0" w:space="0" w:color="auto"/>
          </w:divBdr>
          <w:divsChild>
            <w:div w:id="41308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24325">
      <w:bodyDiv w:val="1"/>
      <w:marLeft w:val="0"/>
      <w:marRight w:val="0"/>
      <w:marTop w:val="0"/>
      <w:marBottom w:val="0"/>
      <w:divBdr>
        <w:top w:val="none" w:sz="0" w:space="0" w:color="auto"/>
        <w:left w:val="none" w:sz="0" w:space="0" w:color="auto"/>
        <w:bottom w:val="none" w:sz="0" w:space="0" w:color="auto"/>
        <w:right w:val="none" w:sz="0" w:space="0" w:color="auto"/>
      </w:divBdr>
      <w:divsChild>
        <w:div w:id="1089079603">
          <w:marLeft w:val="0"/>
          <w:marRight w:val="0"/>
          <w:marTop w:val="0"/>
          <w:marBottom w:val="0"/>
          <w:divBdr>
            <w:top w:val="none" w:sz="0" w:space="0" w:color="auto"/>
            <w:left w:val="none" w:sz="0" w:space="0" w:color="auto"/>
            <w:bottom w:val="none" w:sz="0" w:space="0" w:color="auto"/>
            <w:right w:val="none" w:sz="0" w:space="0" w:color="auto"/>
          </w:divBdr>
          <w:divsChild>
            <w:div w:id="196360454">
              <w:marLeft w:val="0"/>
              <w:marRight w:val="0"/>
              <w:marTop w:val="0"/>
              <w:marBottom w:val="0"/>
              <w:divBdr>
                <w:top w:val="none" w:sz="0" w:space="0" w:color="auto"/>
                <w:left w:val="none" w:sz="0" w:space="0" w:color="auto"/>
                <w:bottom w:val="none" w:sz="0" w:space="0" w:color="auto"/>
                <w:right w:val="none" w:sz="0" w:space="0" w:color="auto"/>
              </w:divBdr>
              <w:divsChild>
                <w:div w:id="1435246013">
                  <w:marLeft w:val="0"/>
                  <w:marRight w:val="0"/>
                  <w:marTop w:val="0"/>
                  <w:marBottom w:val="0"/>
                  <w:divBdr>
                    <w:top w:val="none" w:sz="0" w:space="0" w:color="auto"/>
                    <w:left w:val="none" w:sz="0" w:space="0" w:color="auto"/>
                    <w:bottom w:val="none" w:sz="0" w:space="0" w:color="auto"/>
                    <w:right w:val="none" w:sz="0" w:space="0" w:color="auto"/>
                  </w:divBdr>
                  <w:divsChild>
                    <w:div w:id="42827445">
                      <w:marLeft w:val="0"/>
                      <w:marRight w:val="0"/>
                      <w:marTop w:val="0"/>
                      <w:marBottom w:val="0"/>
                      <w:divBdr>
                        <w:top w:val="none" w:sz="0" w:space="0" w:color="auto"/>
                        <w:left w:val="none" w:sz="0" w:space="0" w:color="auto"/>
                        <w:bottom w:val="none" w:sz="0" w:space="0" w:color="auto"/>
                        <w:right w:val="none" w:sz="0" w:space="0" w:color="auto"/>
                      </w:divBdr>
                      <w:divsChild>
                        <w:div w:id="727461090">
                          <w:marLeft w:val="0"/>
                          <w:marRight w:val="0"/>
                          <w:marTop w:val="0"/>
                          <w:marBottom w:val="0"/>
                          <w:divBdr>
                            <w:top w:val="none" w:sz="0" w:space="0" w:color="auto"/>
                            <w:left w:val="none" w:sz="0" w:space="0" w:color="auto"/>
                            <w:bottom w:val="none" w:sz="0" w:space="0" w:color="auto"/>
                            <w:right w:val="none" w:sz="0" w:space="0" w:color="auto"/>
                          </w:divBdr>
                        </w:div>
                        <w:div w:id="1878273164">
                          <w:marLeft w:val="0"/>
                          <w:marRight w:val="0"/>
                          <w:marTop w:val="0"/>
                          <w:marBottom w:val="0"/>
                          <w:divBdr>
                            <w:top w:val="none" w:sz="0" w:space="0" w:color="auto"/>
                            <w:left w:val="none" w:sz="0" w:space="0" w:color="auto"/>
                            <w:bottom w:val="none" w:sz="0" w:space="0" w:color="auto"/>
                            <w:right w:val="none" w:sz="0" w:space="0" w:color="auto"/>
                          </w:divBdr>
                        </w:div>
                      </w:divsChild>
                    </w:div>
                    <w:div w:id="236791045">
                      <w:marLeft w:val="0"/>
                      <w:marRight w:val="0"/>
                      <w:marTop w:val="0"/>
                      <w:marBottom w:val="0"/>
                      <w:divBdr>
                        <w:top w:val="none" w:sz="0" w:space="0" w:color="auto"/>
                        <w:left w:val="none" w:sz="0" w:space="0" w:color="auto"/>
                        <w:bottom w:val="none" w:sz="0" w:space="0" w:color="auto"/>
                        <w:right w:val="none" w:sz="0" w:space="0" w:color="auto"/>
                      </w:divBdr>
                    </w:div>
                  </w:divsChild>
                </w:div>
                <w:div w:id="1343318642">
                  <w:marLeft w:val="0"/>
                  <w:marRight w:val="0"/>
                  <w:marTop w:val="0"/>
                  <w:marBottom w:val="0"/>
                  <w:divBdr>
                    <w:top w:val="none" w:sz="0" w:space="0" w:color="auto"/>
                    <w:left w:val="none" w:sz="0" w:space="0" w:color="auto"/>
                    <w:bottom w:val="none" w:sz="0" w:space="0" w:color="auto"/>
                    <w:right w:val="none" w:sz="0" w:space="0" w:color="auto"/>
                  </w:divBdr>
                  <w:divsChild>
                    <w:div w:id="456031409">
                      <w:marLeft w:val="0"/>
                      <w:marRight w:val="0"/>
                      <w:marTop w:val="0"/>
                      <w:marBottom w:val="0"/>
                      <w:divBdr>
                        <w:top w:val="none" w:sz="0" w:space="0" w:color="auto"/>
                        <w:left w:val="none" w:sz="0" w:space="0" w:color="auto"/>
                        <w:bottom w:val="none" w:sz="0" w:space="0" w:color="auto"/>
                        <w:right w:val="none" w:sz="0" w:space="0" w:color="auto"/>
                      </w:divBdr>
                      <w:divsChild>
                        <w:div w:id="1975213066">
                          <w:marLeft w:val="0"/>
                          <w:marRight w:val="0"/>
                          <w:marTop w:val="0"/>
                          <w:marBottom w:val="0"/>
                          <w:divBdr>
                            <w:top w:val="none" w:sz="0" w:space="0" w:color="auto"/>
                            <w:left w:val="none" w:sz="0" w:space="0" w:color="auto"/>
                            <w:bottom w:val="none" w:sz="0" w:space="0" w:color="auto"/>
                            <w:right w:val="none" w:sz="0" w:space="0" w:color="auto"/>
                          </w:divBdr>
                        </w:div>
                        <w:div w:id="176968357">
                          <w:marLeft w:val="0"/>
                          <w:marRight w:val="0"/>
                          <w:marTop w:val="0"/>
                          <w:marBottom w:val="0"/>
                          <w:divBdr>
                            <w:top w:val="none" w:sz="0" w:space="0" w:color="auto"/>
                            <w:left w:val="none" w:sz="0" w:space="0" w:color="auto"/>
                            <w:bottom w:val="none" w:sz="0" w:space="0" w:color="auto"/>
                            <w:right w:val="none" w:sz="0" w:space="0" w:color="auto"/>
                          </w:divBdr>
                        </w:div>
                      </w:divsChild>
                    </w:div>
                    <w:div w:id="997609456">
                      <w:marLeft w:val="0"/>
                      <w:marRight w:val="0"/>
                      <w:marTop w:val="0"/>
                      <w:marBottom w:val="0"/>
                      <w:divBdr>
                        <w:top w:val="none" w:sz="0" w:space="0" w:color="auto"/>
                        <w:left w:val="none" w:sz="0" w:space="0" w:color="auto"/>
                        <w:bottom w:val="none" w:sz="0" w:space="0" w:color="auto"/>
                        <w:right w:val="none" w:sz="0" w:space="0" w:color="auto"/>
                      </w:divBdr>
                    </w:div>
                  </w:divsChild>
                </w:div>
                <w:div w:id="450638067">
                  <w:marLeft w:val="0"/>
                  <w:marRight w:val="0"/>
                  <w:marTop w:val="0"/>
                  <w:marBottom w:val="0"/>
                  <w:divBdr>
                    <w:top w:val="none" w:sz="0" w:space="0" w:color="auto"/>
                    <w:left w:val="none" w:sz="0" w:space="0" w:color="auto"/>
                    <w:bottom w:val="none" w:sz="0" w:space="0" w:color="auto"/>
                    <w:right w:val="none" w:sz="0" w:space="0" w:color="auto"/>
                  </w:divBdr>
                  <w:divsChild>
                    <w:div w:id="1289319796">
                      <w:marLeft w:val="0"/>
                      <w:marRight w:val="0"/>
                      <w:marTop w:val="0"/>
                      <w:marBottom w:val="0"/>
                      <w:divBdr>
                        <w:top w:val="none" w:sz="0" w:space="0" w:color="auto"/>
                        <w:left w:val="none" w:sz="0" w:space="0" w:color="auto"/>
                        <w:bottom w:val="none" w:sz="0" w:space="0" w:color="auto"/>
                        <w:right w:val="none" w:sz="0" w:space="0" w:color="auto"/>
                      </w:divBdr>
                      <w:divsChild>
                        <w:div w:id="830215751">
                          <w:marLeft w:val="0"/>
                          <w:marRight w:val="0"/>
                          <w:marTop w:val="0"/>
                          <w:marBottom w:val="0"/>
                          <w:divBdr>
                            <w:top w:val="none" w:sz="0" w:space="0" w:color="auto"/>
                            <w:left w:val="none" w:sz="0" w:space="0" w:color="auto"/>
                            <w:bottom w:val="none" w:sz="0" w:space="0" w:color="auto"/>
                            <w:right w:val="none" w:sz="0" w:space="0" w:color="auto"/>
                          </w:divBdr>
                        </w:div>
                        <w:div w:id="750390418">
                          <w:marLeft w:val="0"/>
                          <w:marRight w:val="0"/>
                          <w:marTop w:val="0"/>
                          <w:marBottom w:val="0"/>
                          <w:divBdr>
                            <w:top w:val="none" w:sz="0" w:space="0" w:color="auto"/>
                            <w:left w:val="none" w:sz="0" w:space="0" w:color="auto"/>
                            <w:bottom w:val="none" w:sz="0" w:space="0" w:color="auto"/>
                            <w:right w:val="none" w:sz="0" w:space="0" w:color="auto"/>
                          </w:divBdr>
                        </w:div>
                      </w:divsChild>
                    </w:div>
                    <w:div w:id="492337685">
                      <w:marLeft w:val="0"/>
                      <w:marRight w:val="0"/>
                      <w:marTop w:val="0"/>
                      <w:marBottom w:val="0"/>
                      <w:divBdr>
                        <w:top w:val="none" w:sz="0" w:space="0" w:color="auto"/>
                        <w:left w:val="none" w:sz="0" w:space="0" w:color="auto"/>
                        <w:bottom w:val="none" w:sz="0" w:space="0" w:color="auto"/>
                        <w:right w:val="none" w:sz="0" w:space="0" w:color="auto"/>
                      </w:divBdr>
                    </w:div>
                  </w:divsChild>
                </w:div>
                <w:div w:id="994990938">
                  <w:marLeft w:val="0"/>
                  <w:marRight w:val="0"/>
                  <w:marTop w:val="0"/>
                  <w:marBottom w:val="0"/>
                  <w:divBdr>
                    <w:top w:val="none" w:sz="0" w:space="0" w:color="auto"/>
                    <w:left w:val="none" w:sz="0" w:space="0" w:color="auto"/>
                    <w:bottom w:val="none" w:sz="0" w:space="0" w:color="auto"/>
                    <w:right w:val="none" w:sz="0" w:space="0" w:color="auto"/>
                  </w:divBdr>
                  <w:divsChild>
                    <w:div w:id="1588464311">
                      <w:marLeft w:val="0"/>
                      <w:marRight w:val="0"/>
                      <w:marTop w:val="0"/>
                      <w:marBottom w:val="0"/>
                      <w:divBdr>
                        <w:top w:val="none" w:sz="0" w:space="0" w:color="auto"/>
                        <w:left w:val="none" w:sz="0" w:space="0" w:color="auto"/>
                        <w:bottom w:val="none" w:sz="0" w:space="0" w:color="auto"/>
                        <w:right w:val="none" w:sz="0" w:space="0" w:color="auto"/>
                      </w:divBdr>
                      <w:divsChild>
                        <w:div w:id="1984894288">
                          <w:marLeft w:val="0"/>
                          <w:marRight w:val="0"/>
                          <w:marTop w:val="0"/>
                          <w:marBottom w:val="0"/>
                          <w:divBdr>
                            <w:top w:val="none" w:sz="0" w:space="0" w:color="auto"/>
                            <w:left w:val="none" w:sz="0" w:space="0" w:color="auto"/>
                            <w:bottom w:val="none" w:sz="0" w:space="0" w:color="auto"/>
                            <w:right w:val="none" w:sz="0" w:space="0" w:color="auto"/>
                          </w:divBdr>
                        </w:div>
                        <w:div w:id="561403485">
                          <w:marLeft w:val="0"/>
                          <w:marRight w:val="0"/>
                          <w:marTop w:val="0"/>
                          <w:marBottom w:val="0"/>
                          <w:divBdr>
                            <w:top w:val="none" w:sz="0" w:space="0" w:color="auto"/>
                            <w:left w:val="none" w:sz="0" w:space="0" w:color="auto"/>
                            <w:bottom w:val="none" w:sz="0" w:space="0" w:color="auto"/>
                            <w:right w:val="none" w:sz="0" w:space="0" w:color="auto"/>
                          </w:divBdr>
                        </w:div>
                      </w:divsChild>
                    </w:div>
                    <w:div w:id="630594376">
                      <w:marLeft w:val="0"/>
                      <w:marRight w:val="0"/>
                      <w:marTop w:val="0"/>
                      <w:marBottom w:val="0"/>
                      <w:divBdr>
                        <w:top w:val="none" w:sz="0" w:space="0" w:color="auto"/>
                        <w:left w:val="none" w:sz="0" w:space="0" w:color="auto"/>
                        <w:bottom w:val="none" w:sz="0" w:space="0" w:color="auto"/>
                        <w:right w:val="none" w:sz="0" w:space="0" w:color="auto"/>
                      </w:divBdr>
                    </w:div>
                  </w:divsChild>
                </w:div>
                <w:div w:id="1607690051">
                  <w:marLeft w:val="0"/>
                  <w:marRight w:val="0"/>
                  <w:marTop w:val="0"/>
                  <w:marBottom w:val="0"/>
                  <w:divBdr>
                    <w:top w:val="none" w:sz="0" w:space="0" w:color="auto"/>
                    <w:left w:val="none" w:sz="0" w:space="0" w:color="auto"/>
                    <w:bottom w:val="none" w:sz="0" w:space="0" w:color="auto"/>
                    <w:right w:val="none" w:sz="0" w:space="0" w:color="auto"/>
                  </w:divBdr>
                  <w:divsChild>
                    <w:div w:id="1561095964">
                      <w:marLeft w:val="0"/>
                      <w:marRight w:val="0"/>
                      <w:marTop w:val="0"/>
                      <w:marBottom w:val="0"/>
                      <w:divBdr>
                        <w:top w:val="none" w:sz="0" w:space="0" w:color="auto"/>
                        <w:left w:val="none" w:sz="0" w:space="0" w:color="auto"/>
                        <w:bottom w:val="none" w:sz="0" w:space="0" w:color="auto"/>
                        <w:right w:val="none" w:sz="0" w:space="0" w:color="auto"/>
                      </w:divBdr>
                      <w:divsChild>
                        <w:div w:id="647631580">
                          <w:marLeft w:val="0"/>
                          <w:marRight w:val="0"/>
                          <w:marTop w:val="0"/>
                          <w:marBottom w:val="0"/>
                          <w:divBdr>
                            <w:top w:val="none" w:sz="0" w:space="0" w:color="auto"/>
                            <w:left w:val="none" w:sz="0" w:space="0" w:color="auto"/>
                            <w:bottom w:val="none" w:sz="0" w:space="0" w:color="auto"/>
                            <w:right w:val="none" w:sz="0" w:space="0" w:color="auto"/>
                          </w:divBdr>
                        </w:div>
                        <w:div w:id="2145081489">
                          <w:marLeft w:val="0"/>
                          <w:marRight w:val="0"/>
                          <w:marTop w:val="0"/>
                          <w:marBottom w:val="0"/>
                          <w:divBdr>
                            <w:top w:val="none" w:sz="0" w:space="0" w:color="auto"/>
                            <w:left w:val="none" w:sz="0" w:space="0" w:color="auto"/>
                            <w:bottom w:val="none" w:sz="0" w:space="0" w:color="auto"/>
                            <w:right w:val="none" w:sz="0" w:space="0" w:color="auto"/>
                          </w:divBdr>
                        </w:div>
                      </w:divsChild>
                    </w:div>
                    <w:div w:id="822695341">
                      <w:marLeft w:val="0"/>
                      <w:marRight w:val="0"/>
                      <w:marTop w:val="0"/>
                      <w:marBottom w:val="0"/>
                      <w:divBdr>
                        <w:top w:val="none" w:sz="0" w:space="0" w:color="auto"/>
                        <w:left w:val="none" w:sz="0" w:space="0" w:color="auto"/>
                        <w:bottom w:val="none" w:sz="0" w:space="0" w:color="auto"/>
                        <w:right w:val="none" w:sz="0" w:space="0" w:color="auto"/>
                      </w:divBdr>
                    </w:div>
                  </w:divsChild>
                </w:div>
                <w:div w:id="1106778957">
                  <w:marLeft w:val="0"/>
                  <w:marRight w:val="0"/>
                  <w:marTop w:val="0"/>
                  <w:marBottom w:val="0"/>
                  <w:divBdr>
                    <w:top w:val="none" w:sz="0" w:space="0" w:color="auto"/>
                    <w:left w:val="none" w:sz="0" w:space="0" w:color="auto"/>
                    <w:bottom w:val="none" w:sz="0" w:space="0" w:color="auto"/>
                    <w:right w:val="none" w:sz="0" w:space="0" w:color="auto"/>
                  </w:divBdr>
                  <w:divsChild>
                    <w:div w:id="1895046449">
                      <w:marLeft w:val="0"/>
                      <w:marRight w:val="0"/>
                      <w:marTop w:val="0"/>
                      <w:marBottom w:val="0"/>
                      <w:divBdr>
                        <w:top w:val="none" w:sz="0" w:space="0" w:color="auto"/>
                        <w:left w:val="none" w:sz="0" w:space="0" w:color="auto"/>
                        <w:bottom w:val="none" w:sz="0" w:space="0" w:color="auto"/>
                        <w:right w:val="none" w:sz="0" w:space="0" w:color="auto"/>
                      </w:divBdr>
                      <w:divsChild>
                        <w:div w:id="313726562">
                          <w:marLeft w:val="0"/>
                          <w:marRight w:val="0"/>
                          <w:marTop w:val="0"/>
                          <w:marBottom w:val="0"/>
                          <w:divBdr>
                            <w:top w:val="none" w:sz="0" w:space="0" w:color="auto"/>
                            <w:left w:val="none" w:sz="0" w:space="0" w:color="auto"/>
                            <w:bottom w:val="none" w:sz="0" w:space="0" w:color="auto"/>
                            <w:right w:val="none" w:sz="0" w:space="0" w:color="auto"/>
                          </w:divBdr>
                        </w:div>
                        <w:div w:id="1097335858">
                          <w:marLeft w:val="0"/>
                          <w:marRight w:val="0"/>
                          <w:marTop w:val="0"/>
                          <w:marBottom w:val="0"/>
                          <w:divBdr>
                            <w:top w:val="none" w:sz="0" w:space="0" w:color="auto"/>
                            <w:left w:val="none" w:sz="0" w:space="0" w:color="auto"/>
                            <w:bottom w:val="none" w:sz="0" w:space="0" w:color="auto"/>
                            <w:right w:val="none" w:sz="0" w:space="0" w:color="auto"/>
                          </w:divBdr>
                        </w:div>
                      </w:divsChild>
                    </w:div>
                    <w:div w:id="1670523732">
                      <w:marLeft w:val="0"/>
                      <w:marRight w:val="0"/>
                      <w:marTop w:val="0"/>
                      <w:marBottom w:val="0"/>
                      <w:divBdr>
                        <w:top w:val="none" w:sz="0" w:space="0" w:color="auto"/>
                        <w:left w:val="none" w:sz="0" w:space="0" w:color="auto"/>
                        <w:bottom w:val="none" w:sz="0" w:space="0" w:color="auto"/>
                        <w:right w:val="none" w:sz="0" w:space="0" w:color="auto"/>
                      </w:divBdr>
                    </w:div>
                  </w:divsChild>
                </w:div>
                <w:div w:id="1464809388">
                  <w:marLeft w:val="0"/>
                  <w:marRight w:val="0"/>
                  <w:marTop w:val="0"/>
                  <w:marBottom w:val="0"/>
                  <w:divBdr>
                    <w:top w:val="none" w:sz="0" w:space="0" w:color="auto"/>
                    <w:left w:val="none" w:sz="0" w:space="0" w:color="auto"/>
                    <w:bottom w:val="none" w:sz="0" w:space="0" w:color="auto"/>
                    <w:right w:val="none" w:sz="0" w:space="0" w:color="auto"/>
                  </w:divBdr>
                  <w:divsChild>
                    <w:div w:id="1116215783">
                      <w:marLeft w:val="0"/>
                      <w:marRight w:val="0"/>
                      <w:marTop w:val="0"/>
                      <w:marBottom w:val="0"/>
                      <w:divBdr>
                        <w:top w:val="none" w:sz="0" w:space="0" w:color="auto"/>
                        <w:left w:val="none" w:sz="0" w:space="0" w:color="auto"/>
                        <w:bottom w:val="none" w:sz="0" w:space="0" w:color="auto"/>
                        <w:right w:val="none" w:sz="0" w:space="0" w:color="auto"/>
                      </w:divBdr>
                      <w:divsChild>
                        <w:div w:id="1679968307">
                          <w:marLeft w:val="0"/>
                          <w:marRight w:val="0"/>
                          <w:marTop w:val="0"/>
                          <w:marBottom w:val="0"/>
                          <w:divBdr>
                            <w:top w:val="none" w:sz="0" w:space="0" w:color="auto"/>
                            <w:left w:val="none" w:sz="0" w:space="0" w:color="auto"/>
                            <w:bottom w:val="none" w:sz="0" w:space="0" w:color="auto"/>
                            <w:right w:val="none" w:sz="0" w:space="0" w:color="auto"/>
                          </w:divBdr>
                        </w:div>
                        <w:div w:id="1928535054">
                          <w:marLeft w:val="0"/>
                          <w:marRight w:val="0"/>
                          <w:marTop w:val="0"/>
                          <w:marBottom w:val="0"/>
                          <w:divBdr>
                            <w:top w:val="none" w:sz="0" w:space="0" w:color="auto"/>
                            <w:left w:val="none" w:sz="0" w:space="0" w:color="auto"/>
                            <w:bottom w:val="none" w:sz="0" w:space="0" w:color="auto"/>
                            <w:right w:val="none" w:sz="0" w:space="0" w:color="auto"/>
                          </w:divBdr>
                        </w:div>
                      </w:divsChild>
                    </w:div>
                    <w:div w:id="1202941034">
                      <w:marLeft w:val="0"/>
                      <w:marRight w:val="0"/>
                      <w:marTop w:val="0"/>
                      <w:marBottom w:val="0"/>
                      <w:divBdr>
                        <w:top w:val="none" w:sz="0" w:space="0" w:color="auto"/>
                        <w:left w:val="none" w:sz="0" w:space="0" w:color="auto"/>
                        <w:bottom w:val="none" w:sz="0" w:space="0" w:color="auto"/>
                        <w:right w:val="none" w:sz="0" w:space="0" w:color="auto"/>
                      </w:divBdr>
                    </w:div>
                  </w:divsChild>
                </w:div>
                <w:div w:id="47148484">
                  <w:marLeft w:val="0"/>
                  <w:marRight w:val="0"/>
                  <w:marTop w:val="0"/>
                  <w:marBottom w:val="0"/>
                  <w:divBdr>
                    <w:top w:val="none" w:sz="0" w:space="0" w:color="auto"/>
                    <w:left w:val="none" w:sz="0" w:space="0" w:color="auto"/>
                    <w:bottom w:val="none" w:sz="0" w:space="0" w:color="auto"/>
                    <w:right w:val="none" w:sz="0" w:space="0" w:color="auto"/>
                  </w:divBdr>
                  <w:divsChild>
                    <w:div w:id="258605848">
                      <w:marLeft w:val="0"/>
                      <w:marRight w:val="0"/>
                      <w:marTop w:val="0"/>
                      <w:marBottom w:val="0"/>
                      <w:divBdr>
                        <w:top w:val="none" w:sz="0" w:space="0" w:color="auto"/>
                        <w:left w:val="none" w:sz="0" w:space="0" w:color="auto"/>
                        <w:bottom w:val="none" w:sz="0" w:space="0" w:color="auto"/>
                        <w:right w:val="none" w:sz="0" w:space="0" w:color="auto"/>
                      </w:divBdr>
                      <w:divsChild>
                        <w:div w:id="1231842182">
                          <w:marLeft w:val="0"/>
                          <w:marRight w:val="0"/>
                          <w:marTop w:val="0"/>
                          <w:marBottom w:val="0"/>
                          <w:divBdr>
                            <w:top w:val="none" w:sz="0" w:space="0" w:color="auto"/>
                            <w:left w:val="none" w:sz="0" w:space="0" w:color="auto"/>
                            <w:bottom w:val="none" w:sz="0" w:space="0" w:color="auto"/>
                            <w:right w:val="none" w:sz="0" w:space="0" w:color="auto"/>
                          </w:divBdr>
                        </w:div>
                        <w:div w:id="737754473">
                          <w:marLeft w:val="0"/>
                          <w:marRight w:val="0"/>
                          <w:marTop w:val="0"/>
                          <w:marBottom w:val="0"/>
                          <w:divBdr>
                            <w:top w:val="none" w:sz="0" w:space="0" w:color="auto"/>
                            <w:left w:val="none" w:sz="0" w:space="0" w:color="auto"/>
                            <w:bottom w:val="none" w:sz="0" w:space="0" w:color="auto"/>
                            <w:right w:val="none" w:sz="0" w:space="0" w:color="auto"/>
                          </w:divBdr>
                        </w:div>
                      </w:divsChild>
                    </w:div>
                    <w:div w:id="1206941154">
                      <w:marLeft w:val="0"/>
                      <w:marRight w:val="0"/>
                      <w:marTop w:val="0"/>
                      <w:marBottom w:val="0"/>
                      <w:divBdr>
                        <w:top w:val="none" w:sz="0" w:space="0" w:color="auto"/>
                        <w:left w:val="none" w:sz="0" w:space="0" w:color="auto"/>
                        <w:bottom w:val="none" w:sz="0" w:space="0" w:color="auto"/>
                        <w:right w:val="none" w:sz="0" w:space="0" w:color="auto"/>
                      </w:divBdr>
                    </w:div>
                  </w:divsChild>
                </w:div>
                <w:div w:id="2020817088">
                  <w:marLeft w:val="0"/>
                  <w:marRight w:val="0"/>
                  <w:marTop w:val="0"/>
                  <w:marBottom w:val="0"/>
                  <w:divBdr>
                    <w:top w:val="none" w:sz="0" w:space="0" w:color="auto"/>
                    <w:left w:val="none" w:sz="0" w:space="0" w:color="auto"/>
                    <w:bottom w:val="none" w:sz="0" w:space="0" w:color="auto"/>
                    <w:right w:val="none" w:sz="0" w:space="0" w:color="auto"/>
                  </w:divBdr>
                  <w:divsChild>
                    <w:div w:id="1102259349">
                      <w:marLeft w:val="0"/>
                      <w:marRight w:val="0"/>
                      <w:marTop w:val="0"/>
                      <w:marBottom w:val="0"/>
                      <w:divBdr>
                        <w:top w:val="none" w:sz="0" w:space="0" w:color="auto"/>
                        <w:left w:val="none" w:sz="0" w:space="0" w:color="auto"/>
                        <w:bottom w:val="none" w:sz="0" w:space="0" w:color="auto"/>
                        <w:right w:val="none" w:sz="0" w:space="0" w:color="auto"/>
                      </w:divBdr>
                      <w:divsChild>
                        <w:div w:id="760295212">
                          <w:marLeft w:val="0"/>
                          <w:marRight w:val="0"/>
                          <w:marTop w:val="0"/>
                          <w:marBottom w:val="0"/>
                          <w:divBdr>
                            <w:top w:val="none" w:sz="0" w:space="0" w:color="auto"/>
                            <w:left w:val="none" w:sz="0" w:space="0" w:color="auto"/>
                            <w:bottom w:val="none" w:sz="0" w:space="0" w:color="auto"/>
                            <w:right w:val="none" w:sz="0" w:space="0" w:color="auto"/>
                          </w:divBdr>
                        </w:div>
                        <w:div w:id="963386802">
                          <w:marLeft w:val="0"/>
                          <w:marRight w:val="0"/>
                          <w:marTop w:val="0"/>
                          <w:marBottom w:val="0"/>
                          <w:divBdr>
                            <w:top w:val="none" w:sz="0" w:space="0" w:color="auto"/>
                            <w:left w:val="none" w:sz="0" w:space="0" w:color="auto"/>
                            <w:bottom w:val="none" w:sz="0" w:space="0" w:color="auto"/>
                            <w:right w:val="none" w:sz="0" w:space="0" w:color="auto"/>
                          </w:divBdr>
                        </w:div>
                      </w:divsChild>
                    </w:div>
                    <w:div w:id="96099798">
                      <w:marLeft w:val="0"/>
                      <w:marRight w:val="0"/>
                      <w:marTop w:val="0"/>
                      <w:marBottom w:val="0"/>
                      <w:divBdr>
                        <w:top w:val="none" w:sz="0" w:space="0" w:color="auto"/>
                        <w:left w:val="none" w:sz="0" w:space="0" w:color="auto"/>
                        <w:bottom w:val="none" w:sz="0" w:space="0" w:color="auto"/>
                        <w:right w:val="none" w:sz="0" w:space="0" w:color="auto"/>
                      </w:divBdr>
                    </w:div>
                  </w:divsChild>
                </w:div>
                <w:div w:id="773862683">
                  <w:marLeft w:val="0"/>
                  <w:marRight w:val="0"/>
                  <w:marTop w:val="0"/>
                  <w:marBottom w:val="0"/>
                  <w:divBdr>
                    <w:top w:val="none" w:sz="0" w:space="0" w:color="auto"/>
                    <w:left w:val="none" w:sz="0" w:space="0" w:color="auto"/>
                    <w:bottom w:val="none" w:sz="0" w:space="0" w:color="auto"/>
                    <w:right w:val="none" w:sz="0" w:space="0" w:color="auto"/>
                  </w:divBdr>
                  <w:divsChild>
                    <w:div w:id="566261646">
                      <w:marLeft w:val="0"/>
                      <w:marRight w:val="0"/>
                      <w:marTop w:val="0"/>
                      <w:marBottom w:val="0"/>
                      <w:divBdr>
                        <w:top w:val="none" w:sz="0" w:space="0" w:color="auto"/>
                        <w:left w:val="none" w:sz="0" w:space="0" w:color="auto"/>
                        <w:bottom w:val="none" w:sz="0" w:space="0" w:color="auto"/>
                        <w:right w:val="none" w:sz="0" w:space="0" w:color="auto"/>
                      </w:divBdr>
                      <w:divsChild>
                        <w:div w:id="943390802">
                          <w:marLeft w:val="0"/>
                          <w:marRight w:val="0"/>
                          <w:marTop w:val="0"/>
                          <w:marBottom w:val="0"/>
                          <w:divBdr>
                            <w:top w:val="none" w:sz="0" w:space="0" w:color="auto"/>
                            <w:left w:val="none" w:sz="0" w:space="0" w:color="auto"/>
                            <w:bottom w:val="none" w:sz="0" w:space="0" w:color="auto"/>
                            <w:right w:val="none" w:sz="0" w:space="0" w:color="auto"/>
                          </w:divBdr>
                        </w:div>
                        <w:div w:id="1168015066">
                          <w:marLeft w:val="0"/>
                          <w:marRight w:val="0"/>
                          <w:marTop w:val="0"/>
                          <w:marBottom w:val="0"/>
                          <w:divBdr>
                            <w:top w:val="none" w:sz="0" w:space="0" w:color="auto"/>
                            <w:left w:val="none" w:sz="0" w:space="0" w:color="auto"/>
                            <w:bottom w:val="none" w:sz="0" w:space="0" w:color="auto"/>
                            <w:right w:val="none" w:sz="0" w:space="0" w:color="auto"/>
                          </w:divBdr>
                        </w:div>
                      </w:divsChild>
                    </w:div>
                    <w:div w:id="722600087">
                      <w:marLeft w:val="0"/>
                      <w:marRight w:val="0"/>
                      <w:marTop w:val="0"/>
                      <w:marBottom w:val="0"/>
                      <w:divBdr>
                        <w:top w:val="none" w:sz="0" w:space="0" w:color="auto"/>
                        <w:left w:val="none" w:sz="0" w:space="0" w:color="auto"/>
                        <w:bottom w:val="none" w:sz="0" w:space="0" w:color="auto"/>
                        <w:right w:val="none" w:sz="0" w:space="0" w:color="auto"/>
                      </w:divBdr>
                    </w:div>
                  </w:divsChild>
                </w:div>
                <w:div w:id="1966766322">
                  <w:marLeft w:val="0"/>
                  <w:marRight w:val="0"/>
                  <w:marTop w:val="0"/>
                  <w:marBottom w:val="0"/>
                  <w:divBdr>
                    <w:top w:val="none" w:sz="0" w:space="0" w:color="auto"/>
                    <w:left w:val="none" w:sz="0" w:space="0" w:color="auto"/>
                    <w:bottom w:val="none" w:sz="0" w:space="0" w:color="auto"/>
                    <w:right w:val="none" w:sz="0" w:space="0" w:color="auto"/>
                  </w:divBdr>
                  <w:divsChild>
                    <w:div w:id="196818604">
                      <w:marLeft w:val="0"/>
                      <w:marRight w:val="0"/>
                      <w:marTop w:val="0"/>
                      <w:marBottom w:val="0"/>
                      <w:divBdr>
                        <w:top w:val="none" w:sz="0" w:space="0" w:color="auto"/>
                        <w:left w:val="none" w:sz="0" w:space="0" w:color="auto"/>
                        <w:bottom w:val="none" w:sz="0" w:space="0" w:color="auto"/>
                        <w:right w:val="none" w:sz="0" w:space="0" w:color="auto"/>
                      </w:divBdr>
                      <w:divsChild>
                        <w:div w:id="1710378515">
                          <w:marLeft w:val="0"/>
                          <w:marRight w:val="0"/>
                          <w:marTop w:val="0"/>
                          <w:marBottom w:val="0"/>
                          <w:divBdr>
                            <w:top w:val="none" w:sz="0" w:space="0" w:color="auto"/>
                            <w:left w:val="none" w:sz="0" w:space="0" w:color="auto"/>
                            <w:bottom w:val="none" w:sz="0" w:space="0" w:color="auto"/>
                            <w:right w:val="none" w:sz="0" w:space="0" w:color="auto"/>
                          </w:divBdr>
                        </w:div>
                        <w:div w:id="1075781301">
                          <w:marLeft w:val="0"/>
                          <w:marRight w:val="0"/>
                          <w:marTop w:val="0"/>
                          <w:marBottom w:val="0"/>
                          <w:divBdr>
                            <w:top w:val="none" w:sz="0" w:space="0" w:color="auto"/>
                            <w:left w:val="none" w:sz="0" w:space="0" w:color="auto"/>
                            <w:bottom w:val="none" w:sz="0" w:space="0" w:color="auto"/>
                            <w:right w:val="none" w:sz="0" w:space="0" w:color="auto"/>
                          </w:divBdr>
                        </w:div>
                      </w:divsChild>
                    </w:div>
                    <w:div w:id="2115056670">
                      <w:marLeft w:val="0"/>
                      <w:marRight w:val="0"/>
                      <w:marTop w:val="0"/>
                      <w:marBottom w:val="0"/>
                      <w:divBdr>
                        <w:top w:val="none" w:sz="0" w:space="0" w:color="auto"/>
                        <w:left w:val="none" w:sz="0" w:space="0" w:color="auto"/>
                        <w:bottom w:val="none" w:sz="0" w:space="0" w:color="auto"/>
                        <w:right w:val="none" w:sz="0" w:space="0" w:color="auto"/>
                      </w:divBdr>
                    </w:div>
                  </w:divsChild>
                </w:div>
                <w:div w:id="1286236004">
                  <w:marLeft w:val="0"/>
                  <w:marRight w:val="0"/>
                  <w:marTop w:val="0"/>
                  <w:marBottom w:val="0"/>
                  <w:divBdr>
                    <w:top w:val="none" w:sz="0" w:space="0" w:color="auto"/>
                    <w:left w:val="none" w:sz="0" w:space="0" w:color="auto"/>
                    <w:bottom w:val="none" w:sz="0" w:space="0" w:color="auto"/>
                    <w:right w:val="none" w:sz="0" w:space="0" w:color="auto"/>
                  </w:divBdr>
                  <w:divsChild>
                    <w:div w:id="310329902">
                      <w:marLeft w:val="0"/>
                      <w:marRight w:val="0"/>
                      <w:marTop w:val="0"/>
                      <w:marBottom w:val="0"/>
                      <w:divBdr>
                        <w:top w:val="none" w:sz="0" w:space="0" w:color="auto"/>
                        <w:left w:val="none" w:sz="0" w:space="0" w:color="auto"/>
                        <w:bottom w:val="none" w:sz="0" w:space="0" w:color="auto"/>
                        <w:right w:val="none" w:sz="0" w:space="0" w:color="auto"/>
                      </w:divBdr>
                      <w:divsChild>
                        <w:div w:id="355933680">
                          <w:marLeft w:val="0"/>
                          <w:marRight w:val="0"/>
                          <w:marTop w:val="0"/>
                          <w:marBottom w:val="0"/>
                          <w:divBdr>
                            <w:top w:val="none" w:sz="0" w:space="0" w:color="auto"/>
                            <w:left w:val="none" w:sz="0" w:space="0" w:color="auto"/>
                            <w:bottom w:val="none" w:sz="0" w:space="0" w:color="auto"/>
                            <w:right w:val="none" w:sz="0" w:space="0" w:color="auto"/>
                          </w:divBdr>
                        </w:div>
                        <w:div w:id="64452173">
                          <w:marLeft w:val="0"/>
                          <w:marRight w:val="0"/>
                          <w:marTop w:val="0"/>
                          <w:marBottom w:val="0"/>
                          <w:divBdr>
                            <w:top w:val="none" w:sz="0" w:space="0" w:color="auto"/>
                            <w:left w:val="none" w:sz="0" w:space="0" w:color="auto"/>
                            <w:bottom w:val="none" w:sz="0" w:space="0" w:color="auto"/>
                            <w:right w:val="none" w:sz="0" w:space="0" w:color="auto"/>
                          </w:divBdr>
                        </w:div>
                      </w:divsChild>
                    </w:div>
                    <w:div w:id="137235659">
                      <w:marLeft w:val="0"/>
                      <w:marRight w:val="0"/>
                      <w:marTop w:val="0"/>
                      <w:marBottom w:val="0"/>
                      <w:divBdr>
                        <w:top w:val="none" w:sz="0" w:space="0" w:color="auto"/>
                        <w:left w:val="none" w:sz="0" w:space="0" w:color="auto"/>
                        <w:bottom w:val="none" w:sz="0" w:space="0" w:color="auto"/>
                        <w:right w:val="none" w:sz="0" w:space="0" w:color="auto"/>
                      </w:divBdr>
                    </w:div>
                  </w:divsChild>
                </w:div>
                <w:div w:id="1654024360">
                  <w:marLeft w:val="0"/>
                  <w:marRight w:val="0"/>
                  <w:marTop w:val="0"/>
                  <w:marBottom w:val="0"/>
                  <w:divBdr>
                    <w:top w:val="none" w:sz="0" w:space="0" w:color="auto"/>
                    <w:left w:val="none" w:sz="0" w:space="0" w:color="auto"/>
                    <w:bottom w:val="none" w:sz="0" w:space="0" w:color="auto"/>
                    <w:right w:val="none" w:sz="0" w:space="0" w:color="auto"/>
                  </w:divBdr>
                  <w:divsChild>
                    <w:div w:id="778336116">
                      <w:marLeft w:val="0"/>
                      <w:marRight w:val="0"/>
                      <w:marTop w:val="0"/>
                      <w:marBottom w:val="0"/>
                      <w:divBdr>
                        <w:top w:val="none" w:sz="0" w:space="0" w:color="auto"/>
                        <w:left w:val="none" w:sz="0" w:space="0" w:color="auto"/>
                        <w:bottom w:val="none" w:sz="0" w:space="0" w:color="auto"/>
                        <w:right w:val="none" w:sz="0" w:space="0" w:color="auto"/>
                      </w:divBdr>
                      <w:divsChild>
                        <w:div w:id="375618969">
                          <w:marLeft w:val="0"/>
                          <w:marRight w:val="0"/>
                          <w:marTop w:val="0"/>
                          <w:marBottom w:val="0"/>
                          <w:divBdr>
                            <w:top w:val="none" w:sz="0" w:space="0" w:color="auto"/>
                            <w:left w:val="none" w:sz="0" w:space="0" w:color="auto"/>
                            <w:bottom w:val="none" w:sz="0" w:space="0" w:color="auto"/>
                            <w:right w:val="none" w:sz="0" w:space="0" w:color="auto"/>
                          </w:divBdr>
                        </w:div>
                        <w:div w:id="1928148430">
                          <w:marLeft w:val="0"/>
                          <w:marRight w:val="0"/>
                          <w:marTop w:val="0"/>
                          <w:marBottom w:val="0"/>
                          <w:divBdr>
                            <w:top w:val="none" w:sz="0" w:space="0" w:color="auto"/>
                            <w:left w:val="none" w:sz="0" w:space="0" w:color="auto"/>
                            <w:bottom w:val="none" w:sz="0" w:space="0" w:color="auto"/>
                            <w:right w:val="none" w:sz="0" w:space="0" w:color="auto"/>
                          </w:divBdr>
                        </w:div>
                      </w:divsChild>
                    </w:div>
                    <w:div w:id="1057824793">
                      <w:marLeft w:val="0"/>
                      <w:marRight w:val="0"/>
                      <w:marTop w:val="0"/>
                      <w:marBottom w:val="0"/>
                      <w:divBdr>
                        <w:top w:val="none" w:sz="0" w:space="0" w:color="auto"/>
                        <w:left w:val="none" w:sz="0" w:space="0" w:color="auto"/>
                        <w:bottom w:val="none" w:sz="0" w:space="0" w:color="auto"/>
                        <w:right w:val="none" w:sz="0" w:space="0" w:color="auto"/>
                      </w:divBdr>
                    </w:div>
                  </w:divsChild>
                </w:div>
                <w:div w:id="1511095726">
                  <w:marLeft w:val="0"/>
                  <w:marRight w:val="0"/>
                  <w:marTop w:val="0"/>
                  <w:marBottom w:val="0"/>
                  <w:divBdr>
                    <w:top w:val="none" w:sz="0" w:space="0" w:color="auto"/>
                    <w:left w:val="none" w:sz="0" w:space="0" w:color="auto"/>
                    <w:bottom w:val="none" w:sz="0" w:space="0" w:color="auto"/>
                    <w:right w:val="none" w:sz="0" w:space="0" w:color="auto"/>
                  </w:divBdr>
                  <w:divsChild>
                    <w:div w:id="1408380047">
                      <w:marLeft w:val="0"/>
                      <w:marRight w:val="0"/>
                      <w:marTop w:val="0"/>
                      <w:marBottom w:val="0"/>
                      <w:divBdr>
                        <w:top w:val="none" w:sz="0" w:space="0" w:color="auto"/>
                        <w:left w:val="none" w:sz="0" w:space="0" w:color="auto"/>
                        <w:bottom w:val="none" w:sz="0" w:space="0" w:color="auto"/>
                        <w:right w:val="none" w:sz="0" w:space="0" w:color="auto"/>
                      </w:divBdr>
                      <w:divsChild>
                        <w:div w:id="410155539">
                          <w:marLeft w:val="0"/>
                          <w:marRight w:val="0"/>
                          <w:marTop w:val="0"/>
                          <w:marBottom w:val="0"/>
                          <w:divBdr>
                            <w:top w:val="none" w:sz="0" w:space="0" w:color="auto"/>
                            <w:left w:val="none" w:sz="0" w:space="0" w:color="auto"/>
                            <w:bottom w:val="none" w:sz="0" w:space="0" w:color="auto"/>
                            <w:right w:val="none" w:sz="0" w:space="0" w:color="auto"/>
                          </w:divBdr>
                        </w:div>
                        <w:div w:id="1231236235">
                          <w:marLeft w:val="0"/>
                          <w:marRight w:val="0"/>
                          <w:marTop w:val="0"/>
                          <w:marBottom w:val="0"/>
                          <w:divBdr>
                            <w:top w:val="none" w:sz="0" w:space="0" w:color="auto"/>
                            <w:left w:val="none" w:sz="0" w:space="0" w:color="auto"/>
                            <w:bottom w:val="none" w:sz="0" w:space="0" w:color="auto"/>
                            <w:right w:val="none" w:sz="0" w:space="0" w:color="auto"/>
                          </w:divBdr>
                        </w:div>
                      </w:divsChild>
                    </w:div>
                    <w:div w:id="1887175839">
                      <w:marLeft w:val="0"/>
                      <w:marRight w:val="0"/>
                      <w:marTop w:val="0"/>
                      <w:marBottom w:val="0"/>
                      <w:divBdr>
                        <w:top w:val="none" w:sz="0" w:space="0" w:color="auto"/>
                        <w:left w:val="none" w:sz="0" w:space="0" w:color="auto"/>
                        <w:bottom w:val="none" w:sz="0" w:space="0" w:color="auto"/>
                        <w:right w:val="none" w:sz="0" w:space="0" w:color="auto"/>
                      </w:divBdr>
                    </w:div>
                  </w:divsChild>
                </w:div>
                <w:div w:id="655189167">
                  <w:marLeft w:val="0"/>
                  <w:marRight w:val="0"/>
                  <w:marTop w:val="0"/>
                  <w:marBottom w:val="0"/>
                  <w:divBdr>
                    <w:top w:val="none" w:sz="0" w:space="0" w:color="auto"/>
                    <w:left w:val="none" w:sz="0" w:space="0" w:color="auto"/>
                    <w:bottom w:val="none" w:sz="0" w:space="0" w:color="auto"/>
                    <w:right w:val="none" w:sz="0" w:space="0" w:color="auto"/>
                  </w:divBdr>
                  <w:divsChild>
                    <w:div w:id="1878658837">
                      <w:marLeft w:val="0"/>
                      <w:marRight w:val="0"/>
                      <w:marTop w:val="0"/>
                      <w:marBottom w:val="0"/>
                      <w:divBdr>
                        <w:top w:val="none" w:sz="0" w:space="0" w:color="auto"/>
                        <w:left w:val="none" w:sz="0" w:space="0" w:color="auto"/>
                        <w:bottom w:val="none" w:sz="0" w:space="0" w:color="auto"/>
                        <w:right w:val="none" w:sz="0" w:space="0" w:color="auto"/>
                      </w:divBdr>
                      <w:divsChild>
                        <w:div w:id="1018507175">
                          <w:marLeft w:val="0"/>
                          <w:marRight w:val="0"/>
                          <w:marTop w:val="0"/>
                          <w:marBottom w:val="0"/>
                          <w:divBdr>
                            <w:top w:val="none" w:sz="0" w:space="0" w:color="auto"/>
                            <w:left w:val="none" w:sz="0" w:space="0" w:color="auto"/>
                            <w:bottom w:val="none" w:sz="0" w:space="0" w:color="auto"/>
                            <w:right w:val="none" w:sz="0" w:space="0" w:color="auto"/>
                          </w:divBdr>
                        </w:div>
                        <w:div w:id="649099612">
                          <w:marLeft w:val="0"/>
                          <w:marRight w:val="0"/>
                          <w:marTop w:val="0"/>
                          <w:marBottom w:val="0"/>
                          <w:divBdr>
                            <w:top w:val="none" w:sz="0" w:space="0" w:color="auto"/>
                            <w:left w:val="none" w:sz="0" w:space="0" w:color="auto"/>
                            <w:bottom w:val="none" w:sz="0" w:space="0" w:color="auto"/>
                            <w:right w:val="none" w:sz="0" w:space="0" w:color="auto"/>
                          </w:divBdr>
                        </w:div>
                      </w:divsChild>
                    </w:div>
                    <w:div w:id="468282069">
                      <w:marLeft w:val="0"/>
                      <w:marRight w:val="0"/>
                      <w:marTop w:val="0"/>
                      <w:marBottom w:val="0"/>
                      <w:divBdr>
                        <w:top w:val="none" w:sz="0" w:space="0" w:color="auto"/>
                        <w:left w:val="none" w:sz="0" w:space="0" w:color="auto"/>
                        <w:bottom w:val="none" w:sz="0" w:space="0" w:color="auto"/>
                        <w:right w:val="none" w:sz="0" w:space="0" w:color="auto"/>
                      </w:divBdr>
                    </w:div>
                  </w:divsChild>
                </w:div>
                <w:div w:id="2027438807">
                  <w:marLeft w:val="0"/>
                  <w:marRight w:val="0"/>
                  <w:marTop w:val="0"/>
                  <w:marBottom w:val="0"/>
                  <w:divBdr>
                    <w:top w:val="none" w:sz="0" w:space="0" w:color="auto"/>
                    <w:left w:val="none" w:sz="0" w:space="0" w:color="auto"/>
                    <w:bottom w:val="none" w:sz="0" w:space="0" w:color="auto"/>
                    <w:right w:val="none" w:sz="0" w:space="0" w:color="auto"/>
                  </w:divBdr>
                  <w:divsChild>
                    <w:div w:id="433672402">
                      <w:marLeft w:val="0"/>
                      <w:marRight w:val="0"/>
                      <w:marTop w:val="0"/>
                      <w:marBottom w:val="0"/>
                      <w:divBdr>
                        <w:top w:val="none" w:sz="0" w:space="0" w:color="auto"/>
                        <w:left w:val="none" w:sz="0" w:space="0" w:color="auto"/>
                        <w:bottom w:val="none" w:sz="0" w:space="0" w:color="auto"/>
                        <w:right w:val="none" w:sz="0" w:space="0" w:color="auto"/>
                      </w:divBdr>
                      <w:divsChild>
                        <w:div w:id="559483952">
                          <w:marLeft w:val="0"/>
                          <w:marRight w:val="0"/>
                          <w:marTop w:val="0"/>
                          <w:marBottom w:val="0"/>
                          <w:divBdr>
                            <w:top w:val="none" w:sz="0" w:space="0" w:color="auto"/>
                            <w:left w:val="none" w:sz="0" w:space="0" w:color="auto"/>
                            <w:bottom w:val="none" w:sz="0" w:space="0" w:color="auto"/>
                            <w:right w:val="none" w:sz="0" w:space="0" w:color="auto"/>
                          </w:divBdr>
                        </w:div>
                        <w:div w:id="149173549">
                          <w:marLeft w:val="0"/>
                          <w:marRight w:val="0"/>
                          <w:marTop w:val="0"/>
                          <w:marBottom w:val="0"/>
                          <w:divBdr>
                            <w:top w:val="none" w:sz="0" w:space="0" w:color="auto"/>
                            <w:left w:val="none" w:sz="0" w:space="0" w:color="auto"/>
                            <w:bottom w:val="none" w:sz="0" w:space="0" w:color="auto"/>
                            <w:right w:val="none" w:sz="0" w:space="0" w:color="auto"/>
                          </w:divBdr>
                        </w:div>
                      </w:divsChild>
                    </w:div>
                    <w:div w:id="976572121">
                      <w:marLeft w:val="0"/>
                      <w:marRight w:val="0"/>
                      <w:marTop w:val="0"/>
                      <w:marBottom w:val="0"/>
                      <w:divBdr>
                        <w:top w:val="none" w:sz="0" w:space="0" w:color="auto"/>
                        <w:left w:val="none" w:sz="0" w:space="0" w:color="auto"/>
                        <w:bottom w:val="none" w:sz="0" w:space="0" w:color="auto"/>
                        <w:right w:val="none" w:sz="0" w:space="0" w:color="auto"/>
                      </w:divBdr>
                    </w:div>
                  </w:divsChild>
                </w:div>
                <w:div w:id="903880781">
                  <w:marLeft w:val="0"/>
                  <w:marRight w:val="0"/>
                  <w:marTop w:val="0"/>
                  <w:marBottom w:val="0"/>
                  <w:divBdr>
                    <w:top w:val="none" w:sz="0" w:space="0" w:color="auto"/>
                    <w:left w:val="none" w:sz="0" w:space="0" w:color="auto"/>
                    <w:bottom w:val="none" w:sz="0" w:space="0" w:color="auto"/>
                    <w:right w:val="none" w:sz="0" w:space="0" w:color="auto"/>
                  </w:divBdr>
                  <w:divsChild>
                    <w:div w:id="1404180542">
                      <w:marLeft w:val="0"/>
                      <w:marRight w:val="0"/>
                      <w:marTop w:val="0"/>
                      <w:marBottom w:val="0"/>
                      <w:divBdr>
                        <w:top w:val="none" w:sz="0" w:space="0" w:color="auto"/>
                        <w:left w:val="none" w:sz="0" w:space="0" w:color="auto"/>
                        <w:bottom w:val="none" w:sz="0" w:space="0" w:color="auto"/>
                        <w:right w:val="none" w:sz="0" w:space="0" w:color="auto"/>
                      </w:divBdr>
                      <w:divsChild>
                        <w:div w:id="1593314681">
                          <w:marLeft w:val="0"/>
                          <w:marRight w:val="0"/>
                          <w:marTop w:val="0"/>
                          <w:marBottom w:val="0"/>
                          <w:divBdr>
                            <w:top w:val="none" w:sz="0" w:space="0" w:color="auto"/>
                            <w:left w:val="none" w:sz="0" w:space="0" w:color="auto"/>
                            <w:bottom w:val="none" w:sz="0" w:space="0" w:color="auto"/>
                            <w:right w:val="none" w:sz="0" w:space="0" w:color="auto"/>
                          </w:divBdr>
                        </w:div>
                        <w:div w:id="1677222554">
                          <w:marLeft w:val="0"/>
                          <w:marRight w:val="0"/>
                          <w:marTop w:val="0"/>
                          <w:marBottom w:val="0"/>
                          <w:divBdr>
                            <w:top w:val="none" w:sz="0" w:space="0" w:color="auto"/>
                            <w:left w:val="none" w:sz="0" w:space="0" w:color="auto"/>
                            <w:bottom w:val="none" w:sz="0" w:space="0" w:color="auto"/>
                            <w:right w:val="none" w:sz="0" w:space="0" w:color="auto"/>
                          </w:divBdr>
                        </w:div>
                      </w:divsChild>
                    </w:div>
                    <w:div w:id="330960068">
                      <w:marLeft w:val="0"/>
                      <w:marRight w:val="0"/>
                      <w:marTop w:val="0"/>
                      <w:marBottom w:val="0"/>
                      <w:divBdr>
                        <w:top w:val="none" w:sz="0" w:space="0" w:color="auto"/>
                        <w:left w:val="none" w:sz="0" w:space="0" w:color="auto"/>
                        <w:bottom w:val="none" w:sz="0" w:space="0" w:color="auto"/>
                        <w:right w:val="none" w:sz="0" w:space="0" w:color="auto"/>
                      </w:divBdr>
                    </w:div>
                  </w:divsChild>
                </w:div>
                <w:div w:id="1857767987">
                  <w:marLeft w:val="0"/>
                  <w:marRight w:val="0"/>
                  <w:marTop w:val="0"/>
                  <w:marBottom w:val="0"/>
                  <w:divBdr>
                    <w:top w:val="none" w:sz="0" w:space="0" w:color="auto"/>
                    <w:left w:val="none" w:sz="0" w:space="0" w:color="auto"/>
                    <w:bottom w:val="none" w:sz="0" w:space="0" w:color="auto"/>
                    <w:right w:val="none" w:sz="0" w:space="0" w:color="auto"/>
                  </w:divBdr>
                  <w:divsChild>
                    <w:div w:id="1521354125">
                      <w:marLeft w:val="0"/>
                      <w:marRight w:val="0"/>
                      <w:marTop w:val="0"/>
                      <w:marBottom w:val="0"/>
                      <w:divBdr>
                        <w:top w:val="none" w:sz="0" w:space="0" w:color="auto"/>
                        <w:left w:val="none" w:sz="0" w:space="0" w:color="auto"/>
                        <w:bottom w:val="none" w:sz="0" w:space="0" w:color="auto"/>
                        <w:right w:val="none" w:sz="0" w:space="0" w:color="auto"/>
                      </w:divBdr>
                      <w:divsChild>
                        <w:div w:id="1221819571">
                          <w:marLeft w:val="0"/>
                          <w:marRight w:val="0"/>
                          <w:marTop w:val="0"/>
                          <w:marBottom w:val="0"/>
                          <w:divBdr>
                            <w:top w:val="none" w:sz="0" w:space="0" w:color="auto"/>
                            <w:left w:val="none" w:sz="0" w:space="0" w:color="auto"/>
                            <w:bottom w:val="none" w:sz="0" w:space="0" w:color="auto"/>
                            <w:right w:val="none" w:sz="0" w:space="0" w:color="auto"/>
                          </w:divBdr>
                        </w:div>
                        <w:div w:id="386413998">
                          <w:marLeft w:val="0"/>
                          <w:marRight w:val="0"/>
                          <w:marTop w:val="0"/>
                          <w:marBottom w:val="0"/>
                          <w:divBdr>
                            <w:top w:val="none" w:sz="0" w:space="0" w:color="auto"/>
                            <w:left w:val="none" w:sz="0" w:space="0" w:color="auto"/>
                            <w:bottom w:val="none" w:sz="0" w:space="0" w:color="auto"/>
                            <w:right w:val="none" w:sz="0" w:space="0" w:color="auto"/>
                          </w:divBdr>
                        </w:div>
                      </w:divsChild>
                    </w:div>
                    <w:div w:id="112984340">
                      <w:marLeft w:val="0"/>
                      <w:marRight w:val="0"/>
                      <w:marTop w:val="0"/>
                      <w:marBottom w:val="0"/>
                      <w:divBdr>
                        <w:top w:val="none" w:sz="0" w:space="0" w:color="auto"/>
                        <w:left w:val="none" w:sz="0" w:space="0" w:color="auto"/>
                        <w:bottom w:val="none" w:sz="0" w:space="0" w:color="auto"/>
                        <w:right w:val="none" w:sz="0" w:space="0" w:color="auto"/>
                      </w:divBdr>
                    </w:div>
                  </w:divsChild>
                </w:div>
                <w:div w:id="960766029">
                  <w:marLeft w:val="0"/>
                  <w:marRight w:val="0"/>
                  <w:marTop w:val="0"/>
                  <w:marBottom w:val="0"/>
                  <w:divBdr>
                    <w:top w:val="none" w:sz="0" w:space="0" w:color="auto"/>
                    <w:left w:val="none" w:sz="0" w:space="0" w:color="auto"/>
                    <w:bottom w:val="none" w:sz="0" w:space="0" w:color="auto"/>
                    <w:right w:val="none" w:sz="0" w:space="0" w:color="auto"/>
                  </w:divBdr>
                  <w:divsChild>
                    <w:div w:id="1723559212">
                      <w:marLeft w:val="0"/>
                      <w:marRight w:val="0"/>
                      <w:marTop w:val="0"/>
                      <w:marBottom w:val="0"/>
                      <w:divBdr>
                        <w:top w:val="none" w:sz="0" w:space="0" w:color="auto"/>
                        <w:left w:val="none" w:sz="0" w:space="0" w:color="auto"/>
                        <w:bottom w:val="none" w:sz="0" w:space="0" w:color="auto"/>
                        <w:right w:val="none" w:sz="0" w:space="0" w:color="auto"/>
                      </w:divBdr>
                      <w:divsChild>
                        <w:div w:id="673611415">
                          <w:marLeft w:val="0"/>
                          <w:marRight w:val="0"/>
                          <w:marTop w:val="0"/>
                          <w:marBottom w:val="0"/>
                          <w:divBdr>
                            <w:top w:val="none" w:sz="0" w:space="0" w:color="auto"/>
                            <w:left w:val="none" w:sz="0" w:space="0" w:color="auto"/>
                            <w:bottom w:val="none" w:sz="0" w:space="0" w:color="auto"/>
                            <w:right w:val="none" w:sz="0" w:space="0" w:color="auto"/>
                          </w:divBdr>
                        </w:div>
                        <w:div w:id="103430948">
                          <w:marLeft w:val="0"/>
                          <w:marRight w:val="0"/>
                          <w:marTop w:val="0"/>
                          <w:marBottom w:val="0"/>
                          <w:divBdr>
                            <w:top w:val="none" w:sz="0" w:space="0" w:color="auto"/>
                            <w:left w:val="none" w:sz="0" w:space="0" w:color="auto"/>
                            <w:bottom w:val="none" w:sz="0" w:space="0" w:color="auto"/>
                            <w:right w:val="none" w:sz="0" w:space="0" w:color="auto"/>
                          </w:divBdr>
                        </w:div>
                      </w:divsChild>
                    </w:div>
                    <w:div w:id="1327052919">
                      <w:marLeft w:val="0"/>
                      <w:marRight w:val="0"/>
                      <w:marTop w:val="0"/>
                      <w:marBottom w:val="0"/>
                      <w:divBdr>
                        <w:top w:val="none" w:sz="0" w:space="0" w:color="auto"/>
                        <w:left w:val="none" w:sz="0" w:space="0" w:color="auto"/>
                        <w:bottom w:val="none" w:sz="0" w:space="0" w:color="auto"/>
                        <w:right w:val="none" w:sz="0" w:space="0" w:color="auto"/>
                      </w:divBdr>
                    </w:div>
                  </w:divsChild>
                </w:div>
                <w:div w:id="713118104">
                  <w:marLeft w:val="0"/>
                  <w:marRight w:val="0"/>
                  <w:marTop w:val="0"/>
                  <w:marBottom w:val="0"/>
                  <w:divBdr>
                    <w:top w:val="none" w:sz="0" w:space="0" w:color="auto"/>
                    <w:left w:val="none" w:sz="0" w:space="0" w:color="auto"/>
                    <w:bottom w:val="none" w:sz="0" w:space="0" w:color="auto"/>
                    <w:right w:val="none" w:sz="0" w:space="0" w:color="auto"/>
                  </w:divBdr>
                  <w:divsChild>
                    <w:div w:id="1593855269">
                      <w:marLeft w:val="0"/>
                      <w:marRight w:val="0"/>
                      <w:marTop w:val="0"/>
                      <w:marBottom w:val="0"/>
                      <w:divBdr>
                        <w:top w:val="none" w:sz="0" w:space="0" w:color="auto"/>
                        <w:left w:val="none" w:sz="0" w:space="0" w:color="auto"/>
                        <w:bottom w:val="none" w:sz="0" w:space="0" w:color="auto"/>
                        <w:right w:val="none" w:sz="0" w:space="0" w:color="auto"/>
                      </w:divBdr>
                      <w:divsChild>
                        <w:div w:id="864905739">
                          <w:marLeft w:val="0"/>
                          <w:marRight w:val="0"/>
                          <w:marTop w:val="0"/>
                          <w:marBottom w:val="0"/>
                          <w:divBdr>
                            <w:top w:val="none" w:sz="0" w:space="0" w:color="auto"/>
                            <w:left w:val="none" w:sz="0" w:space="0" w:color="auto"/>
                            <w:bottom w:val="none" w:sz="0" w:space="0" w:color="auto"/>
                            <w:right w:val="none" w:sz="0" w:space="0" w:color="auto"/>
                          </w:divBdr>
                        </w:div>
                        <w:div w:id="1524174054">
                          <w:marLeft w:val="0"/>
                          <w:marRight w:val="0"/>
                          <w:marTop w:val="0"/>
                          <w:marBottom w:val="0"/>
                          <w:divBdr>
                            <w:top w:val="none" w:sz="0" w:space="0" w:color="auto"/>
                            <w:left w:val="none" w:sz="0" w:space="0" w:color="auto"/>
                            <w:bottom w:val="none" w:sz="0" w:space="0" w:color="auto"/>
                            <w:right w:val="none" w:sz="0" w:space="0" w:color="auto"/>
                          </w:divBdr>
                        </w:div>
                      </w:divsChild>
                    </w:div>
                    <w:div w:id="348410183">
                      <w:marLeft w:val="0"/>
                      <w:marRight w:val="0"/>
                      <w:marTop w:val="0"/>
                      <w:marBottom w:val="0"/>
                      <w:divBdr>
                        <w:top w:val="none" w:sz="0" w:space="0" w:color="auto"/>
                        <w:left w:val="none" w:sz="0" w:space="0" w:color="auto"/>
                        <w:bottom w:val="none" w:sz="0" w:space="0" w:color="auto"/>
                        <w:right w:val="none" w:sz="0" w:space="0" w:color="auto"/>
                      </w:divBdr>
                    </w:div>
                  </w:divsChild>
                </w:div>
                <w:div w:id="1938170813">
                  <w:marLeft w:val="0"/>
                  <w:marRight w:val="0"/>
                  <w:marTop w:val="0"/>
                  <w:marBottom w:val="0"/>
                  <w:divBdr>
                    <w:top w:val="none" w:sz="0" w:space="0" w:color="auto"/>
                    <w:left w:val="none" w:sz="0" w:space="0" w:color="auto"/>
                    <w:bottom w:val="none" w:sz="0" w:space="0" w:color="auto"/>
                    <w:right w:val="none" w:sz="0" w:space="0" w:color="auto"/>
                  </w:divBdr>
                  <w:divsChild>
                    <w:div w:id="1414887046">
                      <w:marLeft w:val="0"/>
                      <w:marRight w:val="0"/>
                      <w:marTop w:val="0"/>
                      <w:marBottom w:val="0"/>
                      <w:divBdr>
                        <w:top w:val="none" w:sz="0" w:space="0" w:color="auto"/>
                        <w:left w:val="none" w:sz="0" w:space="0" w:color="auto"/>
                        <w:bottom w:val="none" w:sz="0" w:space="0" w:color="auto"/>
                        <w:right w:val="none" w:sz="0" w:space="0" w:color="auto"/>
                      </w:divBdr>
                      <w:divsChild>
                        <w:div w:id="1702436752">
                          <w:marLeft w:val="0"/>
                          <w:marRight w:val="0"/>
                          <w:marTop w:val="0"/>
                          <w:marBottom w:val="0"/>
                          <w:divBdr>
                            <w:top w:val="none" w:sz="0" w:space="0" w:color="auto"/>
                            <w:left w:val="none" w:sz="0" w:space="0" w:color="auto"/>
                            <w:bottom w:val="none" w:sz="0" w:space="0" w:color="auto"/>
                            <w:right w:val="none" w:sz="0" w:space="0" w:color="auto"/>
                          </w:divBdr>
                        </w:div>
                        <w:div w:id="1887133434">
                          <w:marLeft w:val="0"/>
                          <w:marRight w:val="0"/>
                          <w:marTop w:val="0"/>
                          <w:marBottom w:val="0"/>
                          <w:divBdr>
                            <w:top w:val="none" w:sz="0" w:space="0" w:color="auto"/>
                            <w:left w:val="none" w:sz="0" w:space="0" w:color="auto"/>
                            <w:bottom w:val="none" w:sz="0" w:space="0" w:color="auto"/>
                            <w:right w:val="none" w:sz="0" w:space="0" w:color="auto"/>
                          </w:divBdr>
                        </w:div>
                      </w:divsChild>
                    </w:div>
                    <w:div w:id="432747403">
                      <w:marLeft w:val="0"/>
                      <w:marRight w:val="0"/>
                      <w:marTop w:val="0"/>
                      <w:marBottom w:val="0"/>
                      <w:divBdr>
                        <w:top w:val="none" w:sz="0" w:space="0" w:color="auto"/>
                        <w:left w:val="none" w:sz="0" w:space="0" w:color="auto"/>
                        <w:bottom w:val="none" w:sz="0" w:space="0" w:color="auto"/>
                        <w:right w:val="none" w:sz="0" w:space="0" w:color="auto"/>
                      </w:divBdr>
                    </w:div>
                  </w:divsChild>
                </w:div>
                <w:div w:id="2058165753">
                  <w:marLeft w:val="0"/>
                  <w:marRight w:val="0"/>
                  <w:marTop w:val="0"/>
                  <w:marBottom w:val="0"/>
                  <w:divBdr>
                    <w:top w:val="none" w:sz="0" w:space="0" w:color="auto"/>
                    <w:left w:val="none" w:sz="0" w:space="0" w:color="auto"/>
                    <w:bottom w:val="none" w:sz="0" w:space="0" w:color="auto"/>
                    <w:right w:val="none" w:sz="0" w:space="0" w:color="auto"/>
                  </w:divBdr>
                  <w:divsChild>
                    <w:div w:id="768353373">
                      <w:marLeft w:val="0"/>
                      <w:marRight w:val="0"/>
                      <w:marTop w:val="0"/>
                      <w:marBottom w:val="0"/>
                      <w:divBdr>
                        <w:top w:val="none" w:sz="0" w:space="0" w:color="auto"/>
                        <w:left w:val="none" w:sz="0" w:space="0" w:color="auto"/>
                        <w:bottom w:val="none" w:sz="0" w:space="0" w:color="auto"/>
                        <w:right w:val="none" w:sz="0" w:space="0" w:color="auto"/>
                      </w:divBdr>
                      <w:divsChild>
                        <w:div w:id="540821519">
                          <w:marLeft w:val="0"/>
                          <w:marRight w:val="0"/>
                          <w:marTop w:val="0"/>
                          <w:marBottom w:val="0"/>
                          <w:divBdr>
                            <w:top w:val="none" w:sz="0" w:space="0" w:color="auto"/>
                            <w:left w:val="none" w:sz="0" w:space="0" w:color="auto"/>
                            <w:bottom w:val="none" w:sz="0" w:space="0" w:color="auto"/>
                            <w:right w:val="none" w:sz="0" w:space="0" w:color="auto"/>
                          </w:divBdr>
                        </w:div>
                        <w:div w:id="2137330841">
                          <w:marLeft w:val="0"/>
                          <w:marRight w:val="0"/>
                          <w:marTop w:val="0"/>
                          <w:marBottom w:val="0"/>
                          <w:divBdr>
                            <w:top w:val="none" w:sz="0" w:space="0" w:color="auto"/>
                            <w:left w:val="none" w:sz="0" w:space="0" w:color="auto"/>
                            <w:bottom w:val="none" w:sz="0" w:space="0" w:color="auto"/>
                            <w:right w:val="none" w:sz="0" w:space="0" w:color="auto"/>
                          </w:divBdr>
                        </w:div>
                      </w:divsChild>
                    </w:div>
                    <w:div w:id="363559197">
                      <w:marLeft w:val="0"/>
                      <w:marRight w:val="0"/>
                      <w:marTop w:val="0"/>
                      <w:marBottom w:val="0"/>
                      <w:divBdr>
                        <w:top w:val="none" w:sz="0" w:space="0" w:color="auto"/>
                        <w:left w:val="none" w:sz="0" w:space="0" w:color="auto"/>
                        <w:bottom w:val="none" w:sz="0" w:space="0" w:color="auto"/>
                        <w:right w:val="none" w:sz="0" w:space="0" w:color="auto"/>
                      </w:divBdr>
                    </w:div>
                  </w:divsChild>
                </w:div>
                <w:div w:id="1235358022">
                  <w:marLeft w:val="0"/>
                  <w:marRight w:val="0"/>
                  <w:marTop w:val="0"/>
                  <w:marBottom w:val="0"/>
                  <w:divBdr>
                    <w:top w:val="none" w:sz="0" w:space="0" w:color="auto"/>
                    <w:left w:val="none" w:sz="0" w:space="0" w:color="auto"/>
                    <w:bottom w:val="none" w:sz="0" w:space="0" w:color="auto"/>
                    <w:right w:val="none" w:sz="0" w:space="0" w:color="auto"/>
                  </w:divBdr>
                  <w:divsChild>
                    <w:div w:id="584069108">
                      <w:marLeft w:val="0"/>
                      <w:marRight w:val="0"/>
                      <w:marTop w:val="0"/>
                      <w:marBottom w:val="0"/>
                      <w:divBdr>
                        <w:top w:val="none" w:sz="0" w:space="0" w:color="auto"/>
                        <w:left w:val="none" w:sz="0" w:space="0" w:color="auto"/>
                        <w:bottom w:val="none" w:sz="0" w:space="0" w:color="auto"/>
                        <w:right w:val="none" w:sz="0" w:space="0" w:color="auto"/>
                      </w:divBdr>
                      <w:divsChild>
                        <w:div w:id="1611084373">
                          <w:marLeft w:val="0"/>
                          <w:marRight w:val="0"/>
                          <w:marTop w:val="0"/>
                          <w:marBottom w:val="0"/>
                          <w:divBdr>
                            <w:top w:val="none" w:sz="0" w:space="0" w:color="auto"/>
                            <w:left w:val="none" w:sz="0" w:space="0" w:color="auto"/>
                            <w:bottom w:val="none" w:sz="0" w:space="0" w:color="auto"/>
                            <w:right w:val="none" w:sz="0" w:space="0" w:color="auto"/>
                          </w:divBdr>
                        </w:div>
                        <w:div w:id="86049690">
                          <w:marLeft w:val="0"/>
                          <w:marRight w:val="0"/>
                          <w:marTop w:val="0"/>
                          <w:marBottom w:val="0"/>
                          <w:divBdr>
                            <w:top w:val="none" w:sz="0" w:space="0" w:color="auto"/>
                            <w:left w:val="none" w:sz="0" w:space="0" w:color="auto"/>
                            <w:bottom w:val="none" w:sz="0" w:space="0" w:color="auto"/>
                            <w:right w:val="none" w:sz="0" w:space="0" w:color="auto"/>
                          </w:divBdr>
                        </w:div>
                      </w:divsChild>
                    </w:div>
                    <w:div w:id="705908763">
                      <w:marLeft w:val="0"/>
                      <w:marRight w:val="0"/>
                      <w:marTop w:val="0"/>
                      <w:marBottom w:val="0"/>
                      <w:divBdr>
                        <w:top w:val="none" w:sz="0" w:space="0" w:color="auto"/>
                        <w:left w:val="none" w:sz="0" w:space="0" w:color="auto"/>
                        <w:bottom w:val="none" w:sz="0" w:space="0" w:color="auto"/>
                        <w:right w:val="none" w:sz="0" w:space="0" w:color="auto"/>
                      </w:divBdr>
                    </w:div>
                  </w:divsChild>
                </w:div>
                <w:div w:id="1834030143">
                  <w:marLeft w:val="0"/>
                  <w:marRight w:val="0"/>
                  <w:marTop w:val="0"/>
                  <w:marBottom w:val="0"/>
                  <w:divBdr>
                    <w:top w:val="none" w:sz="0" w:space="0" w:color="auto"/>
                    <w:left w:val="none" w:sz="0" w:space="0" w:color="auto"/>
                    <w:bottom w:val="none" w:sz="0" w:space="0" w:color="auto"/>
                    <w:right w:val="none" w:sz="0" w:space="0" w:color="auto"/>
                  </w:divBdr>
                  <w:divsChild>
                    <w:div w:id="1333802868">
                      <w:marLeft w:val="0"/>
                      <w:marRight w:val="0"/>
                      <w:marTop w:val="0"/>
                      <w:marBottom w:val="0"/>
                      <w:divBdr>
                        <w:top w:val="none" w:sz="0" w:space="0" w:color="auto"/>
                        <w:left w:val="none" w:sz="0" w:space="0" w:color="auto"/>
                        <w:bottom w:val="none" w:sz="0" w:space="0" w:color="auto"/>
                        <w:right w:val="none" w:sz="0" w:space="0" w:color="auto"/>
                      </w:divBdr>
                      <w:divsChild>
                        <w:div w:id="890923987">
                          <w:marLeft w:val="0"/>
                          <w:marRight w:val="0"/>
                          <w:marTop w:val="0"/>
                          <w:marBottom w:val="0"/>
                          <w:divBdr>
                            <w:top w:val="none" w:sz="0" w:space="0" w:color="auto"/>
                            <w:left w:val="none" w:sz="0" w:space="0" w:color="auto"/>
                            <w:bottom w:val="none" w:sz="0" w:space="0" w:color="auto"/>
                            <w:right w:val="none" w:sz="0" w:space="0" w:color="auto"/>
                          </w:divBdr>
                        </w:div>
                        <w:div w:id="772750412">
                          <w:marLeft w:val="0"/>
                          <w:marRight w:val="0"/>
                          <w:marTop w:val="0"/>
                          <w:marBottom w:val="0"/>
                          <w:divBdr>
                            <w:top w:val="none" w:sz="0" w:space="0" w:color="auto"/>
                            <w:left w:val="none" w:sz="0" w:space="0" w:color="auto"/>
                            <w:bottom w:val="none" w:sz="0" w:space="0" w:color="auto"/>
                            <w:right w:val="none" w:sz="0" w:space="0" w:color="auto"/>
                          </w:divBdr>
                        </w:div>
                      </w:divsChild>
                    </w:div>
                    <w:div w:id="2067609783">
                      <w:marLeft w:val="0"/>
                      <w:marRight w:val="0"/>
                      <w:marTop w:val="0"/>
                      <w:marBottom w:val="0"/>
                      <w:divBdr>
                        <w:top w:val="none" w:sz="0" w:space="0" w:color="auto"/>
                        <w:left w:val="none" w:sz="0" w:space="0" w:color="auto"/>
                        <w:bottom w:val="none" w:sz="0" w:space="0" w:color="auto"/>
                        <w:right w:val="none" w:sz="0" w:space="0" w:color="auto"/>
                      </w:divBdr>
                    </w:div>
                  </w:divsChild>
                </w:div>
                <w:div w:id="281570632">
                  <w:marLeft w:val="0"/>
                  <w:marRight w:val="0"/>
                  <w:marTop w:val="0"/>
                  <w:marBottom w:val="0"/>
                  <w:divBdr>
                    <w:top w:val="none" w:sz="0" w:space="0" w:color="auto"/>
                    <w:left w:val="none" w:sz="0" w:space="0" w:color="auto"/>
                    <w:bottom w:val="none" w:sz="0" w:space="0" w:color="auto"/>
                    <w:right w:val="none" w:sz="0" w:space="0" w:color="auto"/>
                  </w:divBdr>
                  <w:divsChild>
                    <w:div w:id="1989632967">
                      <w:marLeft w:val="0"/>
                      <w:marRight w:val="0"/>
                      <w:marTop w:val="0"/>
                      <w:marBottom w:val="0"/>
                      <w:divBdr>
                        <w:top w:val="none" w:sz="0" w:space="0" w:color="auto"/>
                        <w:left w:val="none" w:sz="0" w:space="0" w:color="auto"/>
                        <w:bottom w:val="none" w:sz="0" w:space="0" w:color="auto"/>
                        <w:right w:val="none" w:sz="0" w:space="0" w:color="auto"/>
                      </w:divBdr>
                      <w:divsChild>
                        <w:div w:id="1238979338">
                          <w:marLeft w:val="0"/>
                          <w:marRight w:val="0"/>
                          <w:marTop w:val="0"/>
                          <w:marBottom w:val="0"/>
                          <w:divBdr>
                            <w:top w:val="none" w:sz="0" w:space="0" w:color="auto"/>
                            <w:left w:val="none" w:sz="0" w:space="0" w:color="auto"/>
                            <w:bottom w:val="none" w:sz="0" w:space="0" w:color="auto"/>
                            <w:right w:val="none" w:sz="0" w:space="0" w:color="auto"/>
                          </w:divBdr>
                        </w:div>
                        <w:div w:id="1013797937">
                          <w:marLeft w:val="0"/>
                          <w:marRight w:val="0"/>
                          <w:marTop w:val="0"/>
                          <w:marBottom w:val="0"/>
                          <w:divBdr>
                            <w:top w:val="none" w:sz="0" w:space="0" w:color="auto"/>
                            <w:left w:val="none" w:sz="0" w:space="0" w:color="auto"/>
                            <w:bottom w:val="none" w:sz="0" w:space="0" w:color="auto"/>
                            <w:right w:val="none" w:sz="0" w:space="0" w:color="auto"/>
                          </w:divBdr>
                        </w:div>
                      </w:divsChild>
                    </w:div>
                    <w:div w:id="1639066978">
                      <w:marLeft w:val="0"/>
                      <w:marRight w:val="0"/>
                      <w:marTop w:val="0"/>
                      <w:marBottom w:val="0"/>
                      <w:divBdr>
                        <w:top w:val="none" w:sz="0" w:space="0" w:color="auto"/>
                        <w:left w:val="none" w:sz="0" w:space="0" w:color="auto"/>
                        <w:bottom w:val="none" w:sz="0" w:space="0" w:color="auto"/>
                        <w:right w:val="none" w:sz="0" w:space="0" w:color="auto"/>
                      </w:divBdr>
                    </w:div>
                  </w:divsChild>
                </w:div>
                <w:div w:id="719279443">
                  <w:marLeft w:val="0"/>
                  <w:marRight w:val="0"/>
                  <w:marTop w:val="0"/>
                  <w:marBottom w:val="0"/>
                  <w:divBdr>
                    <w:top w:val="none" w:sz="0" w:space="0" w:color="auto"/>
                    <w:left w:val="none" w:sz="0" w:space="0" w:color="auto"/>
                    <w:bottom w:val="none" w:sz="0" w:space="0" w:color="auto"/>
                    <w:right w:val="none" w:sz="0" w:space="0" w:color="auto"/>
                  </w:divBdr>
                  <w:divsChild>
                    <w:div w:id="1437480446">
                      <w:marLeft w:val="0"/>
                      <w:marRight w:val="0"/>
                      <w:marTop w:val="0"/>
                      <w:marBottom w:val="0"/>
                      <w:divBdr>
                        <w:top w:val="none" w:sz="0" w:space="0" w:color="auto"/>
                        <w:left w:val="none" w:sz="0" w:space="0" w:color="auto"/>
                        <w:bottom w:val="none" w:sz="0" w:space="0" w:color="auto"/>
                        <w:right w:val="none" w:sz="0" w:space="0" w:color="auto"/>
                      </w:divBdr>
                      <w:divsChild>
                        <w:div w:id="430321799">
                          <w:marLeft w:val="0"/>
                          <w:marRight w:val="0"/>
                          <w:marTop w:val="0"/>
                          <w:marBottom w:val="0"/>
                          <w:divBdr>
                            <w:top w:val="none" w:sz="0" w:space="0" w:color="auto"/>
                            <w:left w:val="none" w:sz="0" w:space="0" w:color="auto"/>
                            <w:bottom w:val="none" w:sz="0" w:space="0" w:color="auto"/>
                            <w:right w:val="none" w:sz="0" w:space="0" w:color="auto"/>
                          </w:divBdr>
                        </w:div>
                        <w:div w:id="1207253278">
                          <w:marLeft w:val="0"/>
                          <w:marRight w:val="0"/>
                          <w:marTop w:val="0"/>
                          <w:marBottom w:val="0"/>
                          <w:divBdr>
                            <w:top w:val="none" w:sz="0" w:space="0" w:color="auto"/>
                            <w:left w:val="none" w:sz="0" w:space="0" w:color="auto"/>
                            <w:bottom w:val="none" w:sz="0" w:space="0" w:color="auto"/>
                            <w:right w:val="none" w:sz="0" w:space="0" w:color="auto"/>
                          </w:divBdr>
                        </w:div>
                      </w:divsChild>
                    </w:div>
                    <w:div w:id="1724257045">
                      <w:marLeft w:val="0"/>
                      <w:marRight w:val="0"/>
                      <w:marTop w:val="0"/>
                      <w:marBottom w:val="0"/>
                      <w:divBdr>
                        <w:top w:val="none" w:sz="0" w:space="0" w:color="auto"/>
                        <w:left w:val="none" w:sz="0" w:space="0" w:color="auto"/>
                        <w:bottom w:val="none" w:sz="0" w:space="0" w:color="auto"/>
                        <w:right w:val="none" w:sz="0" w:space="0" w:color="auto"/>
                      </w:divBdr>
                    </w:div>
                  </w:divsChild>
                </w:div>
                <w:div w:id="894464894">
                  <w:marLeft w:val="0"/>
                  <w:marRight w:val="0"/>
                  <w:marTop w:val="0"/>
                  <w:marBottom w:val="0"/>
                  <w:divBdr>
                    <w:top w:val="none" w:sz="0" w:space="0" w:color="auto"/>
                    <w:left w:val="none" w:sz="0" w:space="0" w:color="auto"/>
                    <w:bottom w:val="none" w:sz="0" w:space="0" w:color="auto"/>
                    <w:right w:val="none" w:sz="0" w:space="0" w:color="auto"/>
                  </w:divBdr>
                  <w:divsChild>
                    <w:div w:id="1197698921">
                      <w:marLeft w:val="0"/>
                      <w:marRight w:val="0"/>
                      <w:marTop w:val="0"/>
                      <w:marBottom w:val="0"/>
                      <w:divBdr>
                        <w:top w:val="none" w:sz="0" w:space="0" w:color="auto"/>
                        <w:left w:val="none" w:sz="0" w:space="0" w:color="auto"/>
                        <w:bottom w:val="none" w:sz="0" w:space="0" w:color="auto"/>
                        <w:right w:val="none" w:sz="0" w:space="0" w:color="auto"/>
                      </w:divBdr>
                      <w:divsChild>
                        <w:div w:id="1978139573">
                          <w:marLeft w:val="0"/>
                          <w:marRight w:val="0"/>
                          <w:marTop w:val="0"/>
                          <w:marBottom w:val="0"/>
                          <w:divBdr>
                            <w:top w:val="none" w:sz="0" w:space="0" w:color="auto"/>
                            <w:left w:val="none" w:sz="0" w:space="0" w:color="auto"/>
                            <w:bottom w:val="none" w:sz="0" w:space="0" w:color="auto"/>
                            <w:right w:val="none" w:sz="0" w:space="0" w:color="auto"/>
                          </w:divBdr>
                        </w:div>
                        <w:div w:id="1226985713">
                          <w:marLeft w:val="0"/>
                          <w:marRight w:val="0"/>
                          <w:marTop w:val="0"/>
                          <w:marBottom w:val="0"/>
                          <w:divBdr>
                            <w:top w:val="none" w:sz="0" w:space="0" w:color="auto"/>
                            <w:left w:val="none" w:sz="0" w:space="0" w:color="auto"/>
                            <w:bottom w:val="none" w:sz="0" w:space="0" w:color="auto"/>
                            <w:right w:val="none" w:sz="0" w:space="0" w:color="auto"/>
                          </w:divBdr>
                        </w:div>
                      </w:divsChild>
                    </w:div>
                    <w:div w:id="1084450624">
                      <w:marLeft w:val="0"/>
                      <w:marRight w:val="0"/>
                      <w:marTop w:val="0"/>
                      <w:marBottom w:val="0"/>
                      <w:divBdr>
                        <w:top w:val="none" w:sz="0" w:space="0" w:color="auto"/>
                        <w:left w:val="none" w:sz="0" w:space="0" w:color="auto"/>
                        <w:bottom w:val="none" w:sz="0" w:space="0" w:color="auto"/>
                        <w:right w:val="none" w:sz="0" w:space="0" w:color="auto"/>
                      </w:divBdr>
                    </w:div>
                  </w:divsChild>
                </w:div>
                <w:div w:id="1044325732">
                  <w:marLeft w:val="0"/>
                  <w:marRight w:val="0"/>
                  <w:marTop w:val="0"/>
                  <w:marBottom w:val="0"/>
                  <w:divBdr>
                    <w:top w:val="none" w:sz="0" w:space="0" w:color="auto"/>
                    <w:left w:val="none" w:sz="0" w:space="0" w:color="auto"/>
                    <w:bottom w:val="none" w:sz="0" w:space="0" w:color="auto"/>
                    <w:right w:val="none" w:sz="0" w:space="0" w:color="auto"/>
                  </w:divBdr>
                  <w:divsChild>
                    <w:div w:id="580482653">
                      <w:marLeft w:val="0"/>
                      <w:marRight w:val="0"/>
                      <w:marTop w:val="0"/>
                      <w:marBottom w:val="0"/>
                      <w:divBdr>
                        <w:top w:val="none" w:sz="0" w:space="0" w:color="auto"/>
                        <w:left w:val="none" w:sz="0" w:space="0" w:color="auto"/>
                        <w:bottom w:val="none" w:sz="0" w:space="0" w:color="auto"/>
                        <w:right w:val="none" w:sz="0" w:space="0" w:color="auto"/>
                      </w:divBdr>
                      <w:divsChild>
                        <w:div w:id="1207258668">
                          <w:marLeft w:val="0"/>
                          <w:marRight w:val="0"/>
                          <w:marTop w:val="0"/>
                          <w:marBottom w:val="0"/>
                          <w:divBdr>
                            <w:top w:val="none" w:sz="0" w:space="0" w:color="auto"/>
                            <w:left w:val="none" w:sz="0" w:space="0" w:color="auto"/>
                            <w:bottom w:val="none" w:sz="0" w:space="0" w:color="auto"/>
                            <w:right w:val="none" w:sz="0" w:space="0" w:color="auto"/>
                          </w:divBdr>
                        </w:div>
                        <w:div w:id="425460136">
                          <w:marLeft w:val="0"/>
                          <w:marRight w:val="0"/>
                          <w:marTop w:val="0"/>
                          <w:marBottom w:val="0"/>
                          <w:divBdr>
                            <w:top w:val="none" w:sz="0" w:space="0" w:color="auto"/>
                            <w:left w:val="none" w:sz="0" w:space="0" w:color="auto"/>
                            <w:bottom w:val="none" w:sz="0" w:space="0" w:color="auto"/>
                            <w:right w:val="none" w:sz="0" w:space="0" w:color="auto"/>
                          </w:divBdr>
                        </w:div>
                      </w:divsChild>
                    </w:div>
                    <w:div w:id="147524180">
                      <w:marLeft w:val="0"/>
                      <w:marRight w:val="0"/>
                      <w:marTop w:val="0"/>
                      <w:marBottom w:val="0"/>
                      <w:divBdr>
                        <w:top w:val="none" w:sz="0" w:space="0" w:color="auto"/>
                        <w:left w:val="none" w:sz="0" w:space="0" w:color="auto"/>
                        <w:bottom w:val="none" w:sz="0" w:space="0" w:color="auto"/>
                        <w:right w:val="none" w:sz="0" w:space="0" w:color="auto"/>
                      </w:divBdr>
                    </w:div>
                  </w:divsChild>
                </w:div>
                <w:div w:id="1271468431">
                  <w:marLeft w:val="0"/>
                  <w:marRight w:val="0"/>
                  <w:marTop w:val="0"/>
                  <w:marBottom w:val="0"/>
                  <w:divBdr>
                    <w:top w:val="none" w:sz="0" w:space="0" w:color="auto"/>
                    <w:left w:val="none" w:sz="0" w:space="0" w:color="auto"/>
                    <w:bottom w:val="none" w:sz="0" w:space="0" w:color="auto"/>
                    <w:right w:val="none" w:sz="0" w:space="0" w:color="auto"/>
                  </w:divBdr>
                  <w:divsChild>
                    <w:div w:id="1639263554">
                      <w:marLeft w:val="0"/>
                      <w:marRight w:val="0"/>
                      <w:marTop w:val="0"/>
                      <w:marBottom w:val="0"/>
                      <w:divBdr>
                        <w:top w:val="none" w:sz="0" w:space="0" w:color="auto"/>
                        <w:left w:val="none" w:sz="0" w:space="0" w:color="auto"/>
                        <w:bottom w:val="none" w:sz="0" w:space="0" w:color="auto"/>
                        <w:right w:val="none" w:sz="0" w:space="0" w:color="auto"/>
                      </w:divBdr>
                      <w:divsChild>
                        <w:div w:id="2027439488">
                          <w:marLeft w:val="0"/>
                          <w:marRight w:val="0"/>
                          <w:marTop w:val="0"/>
                          <w:marBottom w:val="0"/>
                          <w:divBdr>
                            <w:top w:val="none" w:sz="0" w:space="0" w:color="auto"/>
                            <w:left w:val="none" w:sz="0" w:space="0" w:color="auto"/>
                            <w:bottom w:val="none" w:sz="0" w:space="0" w:color="auto"/>
                            <w:right w:val="none" w:sz="0" w:space="0" w:color="auto"/>
                          </w:divBdr>
                        </w:div>
                        <w:div w:id="1314876059">
                          <w:marLeft w:val="0"/>
                          <w:marRight w:val="0"/>
                          <w:marTop w:val="0"/>
                          <w:marBottom w:val="0"/>
                          <w:divBdr>
                            <w:top w:val="none" w:sz="0" w:space="0" w:color="auto"/>
                            <w:left w:val="none" w:sz="0" w:space="0" w:color="auto"/>
                            <w:bottom w:val="none" w:sz="0" w:space="0" w:color="auto"/>
                            <w:right w:val="none" w:sz="0" w:space="0" w:color="auto"/>
                          </w:divBdr>
                        </w:div>
                      </w:divsChild>
                    </w:div>
                    <w:div w:id="1184901522">
                      <w:marLeft w:val="0"/>
                      <w:marRight w:val="0"/>
                      <w:marTop w:val="0"/>
                      <w:marBottom w:val="0"/>
                      <w:divBdr>
                        <w:top w:val="none" w:sz="0" w:space="0" w:color="auto"/>
                        <w:left w:val="none" w:sz="0" w:space="0" w:color="auto"/>
                        <w:bottom w:val="none" w:sz="0" w:space="0" w:color="auto"/>
                        <w:right w:val="none" w:sz="0" w:space="0" w:color="auto"/>
                      </w:divBdr>
                    </w:div>
                  </w:divsChild>
                </w:div>
                <w:div w:id="1926109537">
                  <w:marLeft w:val="0"/>
                  <w:marRight w:val="0"/>
                  <w:marTop w:val="0"/>
                  <w:marBottom w:val="0"/>
                  <w:divBdr>
                    <w:top w:val="none" w:sz="0" w:space="0" w:color="auto"/>
                    <w:left w:val="none" w:sz="0" w:space="0" w:color="auto"/>
                    <w:bottom w:val="none" w:sz="0" w:space="0" w:color="auto"/>
                    <w:right w:val="none" w:sz="0" w:space="0" w:color="auto"/>
                  </w:divBdr>
                  <w:divsChild>
                    <w:div w:id="1856192831">
                      <w:marLeft w:val="0"/>
                      <w:marRight w:val="0"/>
                      <w:marTop w:val="0"/>
                      <w:marBottom w:val="0"/>
                      <w:divBdr>
                        <w:top w:val="none" w:sz="0" w:space="0" w:color="auto"/>
                        <w:left w:val="none" w:sz="0" w:space="0" w:color="auto"/>
                        <w:bottom w:val="none" w:sz="0" w:space="0" w:color="auto"/>
                        <w:right w:val="none" w:sz="0" w:space="0" w:color="auto"/>
                      </w:divBdr>
                      <w:divsChild>
                        <w:div w:id="963580360">
                          <w:marLeft w:val="0"/>
                          <w:marRight w:val="0"/>
                          <w:marTop w:val="0"/>
                          <w:marBottom w:val="0"/>
                          <w:divBdr>
                            <w:top w:val="none" w:sz="0" w:space="0" w:color="auto"/>
                            <w:left w:val="none" w:sz="0" w:space="0" w:color="auto"/>
                            <w:bottom w:val="none" w:sz="0" w:space="0" w:color="auto"/>
                            <w:right w:val="none" w:sz="0" w:space="0" w:color="auto"/>
                          </w:divBdr>
                        </w:div>
                        <w:div w:id="956839425">
                          <w:marLeft w:val="0"/>
                          <w:marRight w:val="0"/>
                          <w:marTop w:val="0"/>
                          <w:marBottom w:val="0"/>
                          <w:divBdr>
                            <w:top w:val="none" w:sz="0" w:space="0" w:color="auto"/>
                            <w:left w:val="none" w:sz="0" w:space="0" w:color="auto"/>
                            <w:bottom w:val="none" w:sz="0" w:space="0" w:color="auto"/>
                            <w:right w:val="none" w:sz="0" w:space="0" w:color="auto"/>
                          </w:divBdr>
                        </w:div>
                      </w:divsChild>
                    </w:div>
                    <w:div w:id="458763156">
                      <w:marLeft w:val="0"/>
                      <w:marRight w:val="0"/>
                      <w:marTop w:val="0"/>
                      <w:marBottom w:val="0"/>
                      <w:divBdr>
                        <w:top w:val="none" w:sz="0" w:space="0" w:color="auto"/>
                        <w:left w:val="none" w:sz="0" w:space="0" w:color="auto"/>
                        <w:bottom w:val="none" w:sz="0" w:space="0" w:color="auto"/>
                        <w:right w:val="none" w:sz="0" w:space="0" w:color="auto"/>
                      </w:divBdr>
                    </w:div>
                  </w:divsChild>
                </w:div>
                <w:div w:id="1218318625">
                  <w:marLeft w:val="0"/>
                  <w:marRight w:val="0"/>
                  <w:marTop w:val="0"/>
                  <w:marBottom w:val="0"/>
                  <w:divBdr>
                    <w:top w:val="none" w:sz="0" w:space="0" w:color="auto"/>
                    <w:left w:val="none" w:sz="0" w:space="0" w:color="auto"/>
                    <w:bottom w:val="none" w:sz="0" w:space="0" w:color="auto"/>
                    <w:right w:val="none" w:sz="0" w:space="0" w:color="auto"/>
                  </w:divBdr>
                  <w:divsChild>
                    <w:div w:id="1899630197">
                      <w:marLeft w:val="0"/>
                      <w:marRight w:val="0"/>
                      <w:marTop w:val="0"/>
                      <w:marBottom w:val="0"/>
                      <w:divBdr>
                        <w:top w:val="none" w:sz="0" w:space="0" w:color="auto"/>
                        <w:left w:val="none" w:sz="0" w:space="0" w:color="auto"/>
                        <w:bottom w:val="none" w:sz="0" w:space="0" w:color="auto"/>
                        <w:right w:val="none" w:sz="0" w:space="0" w:color="auto"/>
                      </w:divBdr>
                      <w:divsChild>
                        <w:div w:id="788278876">
                          <w:marLeft w:val="0"/>
                          <w:marRight w:val="0"/>
                          <w:marTop w:val="0"/>
                          <w:marBottom w:val="0"/>
                          <w:divBdr>
                            <w:top w:val="none" w:sz="0" w:space="0" w:color="auto"/>
                            <w:left w:val="none" w:sz="0" w:space="0" w:color="auto"/>
                            <w:bottom w:val="none" w:sz="0" w:space="0" w:color="auto"/>
                            <w:right w:val="none" w:sz="0" w:space="0" w:color="auto"/>
                          </w:divBdr>
                        </w:div>
                        <w:div w:id="527449295">
                          <w:marLeft w:val="0"/>
                          <w:marRight w:val="0"/>
                          <w:marTop w:val="0"/>
                          <w:marBottom w:val="0"/>
                          <w:divBdr>
                            <w:top w:val="none" w:sz="0" w:space="0" w:color="auto"/>
                            <w:left w:val="none" w:sz="0" w:space="0" w:color="auto"/>
                            <w:bottom w:val="none" w:sz="0" w:space="0" w:color="auto"/>
                            <w:right w:val="none" w:sz="0" w:space="0" w:color="auto"/>
                          </w:divBdr>
                        </w:div>
                      </w:divsChild>
                    </w:div>
                    <w:div w:id="512035529">
                      <w:marLeft w:val="0"/>
                      <w:marRight w:val="0"/>
                      <w:marTop w:val="0"/>
                      <w:marBottom w:val="0"/>
                      <w:divBdr>
                        <w:top w:val="none" w:sz="0" w:space="0" w:color="auto"/>
                        <w:left w:val="none" w:sz="0" w:space="0" w:color="auto"/>
                        <w:bottom w:val="none" w:sz="0" w:space="0" w:color="auto"/>
                        <w:right w:val="none" w:sz="0" w:space="0" w:color="auto"/>
                      </w:divBdr>
                    </w:div>
                  </w:divsChild>
                </w:div>
                <w:div w:id="486678472">
                  <w:marLeft w:val="0"/>
                  <w:marRight w:val="0"/>
                  <w:marTop w:val="0"/>
                  <w:marBottom w:val="0"/>
                  <w:divBdr>
                    <w:top w:val="none" w:sz="0" w:space="0" w:color="auto"/>
                    <w:left w:val="none" w:sz="0" w:space="0" w:color="auto"/>
                    <w:bottom w:val="none" w:sz="0" w:space="0" w:color="auto"/>
                    <w:right w:val="none" w:sz="0" w:space="0" w:color="auto"/>
                  </w:divBdr>
                  <w:divsChild>
                    <w:div w:id="1671247708">
                      <w:marLeft w:val="0"/>
                      <w:marRight w:val="0"/>
                      <w:marTop w:val="0"/>
                      <w:marBottom w:val="0"/>
                      <w:divBdr>
                        <w:top w:val="none" w:sz="0" w:space="0" w:color="auto"/>
                        <w:left w:val="none" w:sz="0" w:space="0" w:color="auto"/>
                        <w:bottom w:val="none" w:sz="0" w:space="0" w:color="auto"/>
                        <w:right w:val="none" w:sz="0" w:space="0" w:color="auto"/>
                      </w:divBdr>
                      <w:divsChild>
                        <w:div w:id="876701122">
                          <w:marLeft w:val="0"/>
                          <w:marRight w:val="0"/>
                          <w:marTop w:val="0"/>
                          <w:marBottom w:val="0"/>
                          <w:divBdr>
                            <w:top w:val="none" w:sz="0" w:space="0" w:color="auto"/>
                            <w:left w:val="none" w:sz="0" w:space="0" w:color="auto"/>
                            <w:bottom w:val="none" w:sz="0" w:space="0" w:color="auto"/>
                            <w:right w:val="none" w:sz="0" w:space="0" w:color="auto"/>
                          </w:divBdr>
                        </w:div>
                        <w:div w:id="1562129945">
                          <w:marLeft w:val="0"/>
                          <w:marRight w:val="0"/>
                          <w:marTop w:val="0"/>
                          <w:marBottom w:val="0"/>
                          <w:divBdr>
                            <w:top w:val="none" w:sz="0" w:space="0" w:color="auto"/>
                            <w:left w:val="none" w:sz="0" w:space="0" w:color="auto"/>
                            <w:bottom w:val="none" w:sz="0" w:space="0" w:color="auto"/>
                            <w:right w:val="none" w:sz="0" w:space="0" w:color="auto"/>
                          </w:divBdr>
                        </w:div>
                      </w:divsChild>
                    </w:div>
                    <w:div w:id="1861819902">
                      <w:marLeft w:val="0"/>
                      <w:marRight w:val="0"/>
                      <w:marTop w:val="0"/>
                      <w:marBottom w:val="0"/>
                      <w:divBdr>
                        <w:top w:val="none" w:sz="0" w:space="0" w:color="auto"/>
                        <w:left w:val="none" w:sz="0" w:space="0" w:color="auto"/>
                        <w:bottom w:val="none" w:sz="0" w:space="0" w:color="auto"/>
                        <w:right w:val="none" w:sz="0" w:space="0" w:color="auto"/>
                      </w:divBdr>
                    </w:div>
                  </w:divsChild>
                </w:div>
                <w:div w:id="888997364">
                  <w:marLeft w:val="0"/>
                  <w:marRight w:val="0"/>
                  <w:marTop w:val="0"/>
                  <w:marBottom w:val="0"/>
                  <w:divBdr>
                    <w:top w:val="none" w:sz="0" w:space="0" w:color="auto"/>
                    <w:left w:val="none" w:sz="0" w:space="0" w:color="auto"/>
                    <w:bottom w:val="none" w:sz="0" w:space="0" w:color="auto"/>
                    <w:right w:val="none" w:sz="0" w:space="0" w:color="auto"/>
                  </w:divBdr>
                  <w:divsChild>
                    <w:div w:id="1512914597">
                      <w:marLeft w:val="0"/>
                      <w:marRight w:val="0"/>
                      <w:marTop w:val="0"/>
                      <w:marBottom w:val="0"/>
                      <w:divBdr>
                        <w:top w:val="none" w:sz="0" w:space="0" w:color="auto"/>
                        <w:left w:val="none" w:sz="0" w:space="0" w:color="auto"/>
                        <w:bottom w:val="none" w:sz="0" w:space="0" w:color="auto"/>
                        <w:right w:val="none" w:sz="0" w:space="0" w:color="auto"/>
                      </w:divBdr>
                      <w:divsChild>
                        <w:div w:id="1431586867">
                          <w:marLeft w:val="0"/>
                          <w:marRight w:val="0"/>
                          <w:marTop w:val="0"/>
                          <w:marBottom w:val="0"/>
                          <w:divBdr>
                            <w:top w:val="none" w:sz="0" w:space="0" w:color="auto"/>
                            <w:left w:val="none" w:sz="0" w:space="0" w:color="auto"/>
                            <w:bottom w:val="none" w:sz="0" w:space="0" w:color="auto"/>
                            <w:right w:val="none" w:sz="0" w:space="0" w:color="auto"/>
                          </w:divBdr>
                        </w:div>
                        <w:div w:id="1883251410">
                          <w:marLeft w:val="0"/>
                          <w:marRight w:val="0"/>
                          <w:marTop w:val="0"/>
                          <w:marBottom w:val="0"/>
                          <w:divBdr>
                            <w:top w:val="none" w:sz="0" w:space="0" w:color="auto"/>
                            <w:left w:val="none" w:sz="0" w:space="0" w:color="auto"/>
                            <w:bottom w:val="none" w:sz="0" w:space="0" w:color="auto"/>
                            <w:right w:val="none" w:sz="0" w:space="0" w:color="auto"/>
                          </w:divBdr>
                        </w:div>
                      </w:divsChild>
                    </w:div>
                    <w:div w:id="1552494306">
                      <w:marLeft w:val="0"/>
                      <w:marRight w:val="0"/>
                      <w:marTop w:val="0"/>
                      <w:marBottom w:val="0"/>
                      <w:divBdr>
                        <w:top w:val="none" w:sz="0" w:space="0" w:color="auto"/>
                        <w:left w:val="none" w:sz="0" w:space="0" w:color="auto"/>
                        <w:bottom w:val="none" w:sz="0" w:space="0" w:color="auto"/>
                        <w:right w:val="none" w:sz="0" w:space="0" w:color="auto"/>
                      </w:divBdr>
                    </w:div>
                  </w:divsChild>
                </w:div>
                <w:div w:id="1717050579">
                  <w:marLeft w:val="0"/>
                  <w:marRight w:val="0"/>
                  <w:marTop w:val="0"/>
                  <w:marBottom w:val="0"/>
                  <w:divBdr>
                    <w:top w:val="none" w:sz="0" w:space="0" w:color="auto"/>
                    <w:left w:val="none" w:sz="0" w:space="0" w:color="auto"/>
                    <w:bottom w:val="none" w:sz="0" w:space="0" w:color="auto"/>
                    <w:right w:val="none" w:sz="0" w:space="0" w:color="auto"/>
                  </w:divBdr>
                  <w:divsChild>
                    <w:div w:id="1384334232">
                      <w:marLeft w:val="0"/>
                      <w:marRight w:val="0"/>
                      <w:marTop w:val="0"/>
                      <w:marBottom w:val="0"/>
                      <w:divBdr>
                        <w:top w:val="none" w:sz="0" w:space="0" w:color="auto"/>
                        <w:left w:val="none" w:sz="0" w:space="0" w:color="auto"/>
                        <w:bottom w:val="none" w:sz="0" w:space="0" w:color="auto"/>
                        <w:right w:val="none" w:sz="0" w:space="0" w:color="auto"/>
                      </w:divBdr>
                      <w:divsChild>
                        <w:div w:id="1558778253">
                          <w:marLeft w:val="0"/>
                          <w:marRight w:val="0"/>
                          <w:marTop w:val="0"/>
                          <w:marBottom w:val="0"/>
                          <w:divBdr>
                            <w:top w:val="none" w:sz="0" w:space="0" w:color="auto"/>
                            <w:left w:val="none" w:sz="0" w:space="0" w:color="auto"/>
                            <w:bottom w:val="none" w:sz="0" w:space="0" w:color="auto"/>
                            <w:right w:val="none" w:sz="0" w:space="0" w:color="auto"/>
                          </w:divBdr>
                        </w:div>
                        <w:div w:id="1848211987">
                          <w:marLeft w:val="0"/>
                          <w:marRight w:val="0"/>
                          <w:marTop w:val="0"/>
                          <w:marBottom w:val="0"/>
                          <w:divBdr>
                            <w:top w:val="none" w:sz="0" w:space="0" w:color="auto"/>
                            <w:left w:val="none" w:sz="0" w:space="0" w:color="auto"/>
                            <w:bottom w:val="none" w:sz="0" w:space="0" w:color="auto"/>
                            <w:right w:val="none" w:sz="0" w:space="0" w:color="auto"/>
                          </w:divBdr>
                        </w:div>
                      </w:divsChild>
                    </w:div>
                    <w:div w:id="1151211060">
                      <w:marLeft w:val="0"/>
                      <w:marRight w:val="0"/>
                      <w:marTop w:val="0"/>
                      <w:marBottom w:val="0"/>
                      <w:divBdr>
                        <w:top w:val="none" w:sz="0" w:space="0" w:color="auto"/>
                        <w:left w:val="none" w:sz="0" w:space="0" w:color="auto"/>
                        <w:bottom w:val="none" w:sz="0" w:space="0" w:color="auto"/>
                        <w:right w:val="none" w:sz="0" w:space="0" w:color="auto"/>
                      </w:divBdr>
                    </w:div>
                  </w:divsChild>
                </w:div>
                <w:div w:id="370763041">
                  <w:marLeft w:val="0"/>
                  <w:marRight w:val="0"/>
                  <w:marTop w:val="0"/>
                  <w:marBottom w:val="0"/>
                  <w:divBdr>
                    <w:top w:val="none" w:sz="0" w:space="0" w:color="auto"/>
                    <w:left w:val="none" w:sz="0" w:space="0" w:color="auto"/>
                    <w:bottom w:val="none" w:sz="0" w:space="0" w:color="auto"/>
                    <w:right w:val="none" w:sz="0" w:space="0" w:color="auto"/>
                  </w:divBdr>
                  <w:divsChild>
                    <w:div w:id="1603686487">
                      <w:marLeft w:val="0"/>
                      <w:marRight w:val="0"/>
                      <w:marTop w:val="0"/>
                      <w:marBottom w:val="0"/>
                      <w:divBdr>
                        <w:top w:val="none" w:sz="0" w:space="0" w:color="auto"/>
                        <w:left w:val="none" w:sz="0" w:space="0" w:color="auto"/>
                        <w:bottom w:val="none" w:sz="0" w:space="0" w:color="auto"/>
                        <w:right w:val="none" w:sz="0" w:space="0" w:color="auto"/>
                      </w:divBdr>
                      <w:divsChild>
                        <w:div w:id="1352416026">
                          <w:marLeft w:val="0"/>
                          <w:marRight w:val="0"/>
                          <w:marTop w:val="0"/>
                          <w:marBottom w:val="0"/>
                          <w:divBdr>
                            <w:top w:val="none" w:sz="0" w:space="0" w:color="auto"/>
                            <w:left w:val="none" w:sz="0" w:space="0" w:color="auto"/>
                            <w:bottom w:val="none" w:sz="0" w:space="0" w:color="auto"/>
                            <w:right w:val="none" w:sz="0" w:space="0" w:color="auto"/>
                          </w:divBdr>
                        </w:div>
                        <w:div w:id="1858304948">
                          <w:marLeft w:val="0"/>
                          <w:marRight w:val="0"/>
                          <w:marTop w:val="0"/>
                          <w:marBottom w:val="0"/>
                          <w:divBdr>
                            <w:top w:val="none" w:sz="0" w:space="0" w:color="auto"/>
                            <w:left w:val="none" w:sz="0" w:space="0" w:color="auto"/>
                            <w:bottom w:val="none" w:sz="0" w:space="0" w:color="auto"/>
                            <w:right w:val="none" w:sz="0" w:space="0" w:color="auto"/>
                          </w:divBdr>
                        </w:div>
                      </w:divsChild>
                    </w:div>
                    <w:div w:id="758911405">
                      <w:marLeft w:val="0"/>
                      <w:marRight w:val="0"/>
                      <w:marTop w:val="0"/>
                      <w:marBottom w:val="0"/>
                      <w:divBdr>
                        <w:top w:val="none" w:sz="0" w:space="0" w:color="auto"/>
                        <w:left w:val="none" w:sz="0" w:space="0" w:color="auto"/>
                        <w:bottom w:val="none" w:sz="0" w:space="0" w:color="auto"/>
                        <w:right w:val="none" w:sz="0" w:space="0" w:color="auto"/>
                      </w:divBdr>
                    </w:div>
                  </w:divsChild>
                </w:div>
                <w:div w:id="417405225">
                  <w:marLeft w:val="0"/>
                  <w:marRight w:val="0"/>
                  <w:marTop w:val="0"/>
                  <w:marBottom w:val="0"/>
                  <w:divBdr>
                    <w:top w:val="none" w:sz="0" w:space="0" w:color="auto"/>
                    <w:left w:val="none" w:sz="0" w:space="0" w:color="auto"/>
                    <w:bottom w:val="none" w:sz="0" w:space="0" w:color="auto"/>
                    <w:right w:val="none" w:sz="0" w:space="0" w:color="auto"/>
                  </w:divBdr>
                  <w:divsChild>
                    <w:div w:id="1776711081">
                      <w:marLeft w:val="0"/>
                      <w:marRight w:val="0"/>
                      <w:marTop w:val="0"/>
                      <w:marBottom w:val="0"/>
                      <w:divBdr>
                        <w:top w:val="none" w:sz="0" w:space="0" w:color="auto"/>
                        <w:left w:val="none" w:sz="0" w:space="0" w:color="auto"/>
                        <w:bottom w:val="none" w:sz="0" w:space="0" w:color="auto"/>
                        <w:right w:val="none" w:sz="0" w:space="0" w:color="auto"/>
                      </w:divBdr>
                      <w:divsChild>
                        <w:div w:id="961153791">
                          <w:marLeft w:val="0"/>
                          <w:marRight w:val="0"/>
                          <w:marTop w:val="0"/>
                          <w:marBottom w:val="0"/>
                          <w:divBdr>
                            <w:top w:val="none" w:sz="0" w:space="0" w:color="auto"/>
                            <w:left w:val="none" w:sz="0" w:space="0" w:color="auto"/>
                            <w:bottom w:val="none" w:sz="0" w:space="0" w:color="auto"/>
                            <w:right w:val="none" w:sz="0" w:space="0" w:color="auto"/>
                          </w:divBdr>
                        </w:div>
                        <w:div w:id="1893037030">
                          <w:marLeft w:val="0"/>
                          <w:marRight w:val="0"/>
                          <w:marTop w:val="0"/>
                          <w:marBottom w:val="0"/>
                          <w:divBdr>
                            <w:top w:val="none" w:sz="0" w:space="0" w:color="auto"/>
                            <w:left w:val="none" w:sz="0" w:space="0" w:color="auto"/>
                            <w:bottom w:val="none" w:sz="0" w:space="0" w:color="auto"/>
                            <w:right w:val="none" w:sz="0" w:space="0" w:color="auto"/>
                          </w:divBdr>
                        </w:div>
                      </w:divsChild>
                    </w:div>
                    <w:div w:id="1995060438">
                      <w:marLeft w:val="0"/>
                      <w:marRight w:val="0"/>
                      <w:marTop w:val="0"/>
                      <w:marBottom w:val="0"/>
                      <w:divBdr>
                        <w:top w:val="none" w:sz="0" w:space="0" w:color="auto"/>
                        <w:left w:val="none" w:sz="0" w:space="0" w:color="auto"/>
                        <w:bottom w:val="none" w:sz="0" w:space="0" w:color="auto"/>
                        <w:right w:val="none" w:sz="0" w:space="0" w:color="auto"/>
                      </w:divBdr>
                    </w:div>
                  </w:divsChild>
                </w:div>
                <w:div w:id="54622716">
                  <w:marLeft w:val="0"/>
                  <w:marRight w:val="0"/>
                  <w:marTop w:val="0"/>
                  <w:marBottom w:val="0"/>
                  <w:divBdr>
                    <w:top w:val="none" w:sz="0" w:space="0" w:color="auto"/>
                    <w:left w:val="none" w:sz="0" w:space="0" w:color="auto"/>
                    <w:bottom w:val="none" w:sz="0" w:space="0" w:color="auto"/>
                    <w:right w:val="none" w:sz="0" w:space="0" w:color="auto"/>
                  </w:divBdr>
                  <w:divsChild>
                    <w:div w:id="2066752386">
                      <w:marLeft w:val="0"/>
                      <w:marRight w:val="0"/>
                      <w:marTop w:val="0"/>
                      <w:marBottom w:val="0"/>
                      <w:divBdr>
                        <w:top w:val="none" w:sz="0" w:space="0" w:color="auto"/>
                        <w:left w:val="none" w:sz="0" w:space="0" w:color="auto"/>
                        <w:bottom w:val="none" w:sz="0" w:space="0" w:color="auto"/>
                        <w:right w:val="none" w:sz="0" w:space="0" w:color="auto"/>
                      </w:divBdr>
                      <w:divsChild>
                        <w:div w:id="1525512380">
                          <w:marLeft w:val="0"/>
                          <w:marRight w:val="0"/>
                          <w:marTop w:val="0"/>
                          <w:marBottom w:val="0"/>
                          <w:divBdr>
                            <w:top w:val="none" w:sz="0" w:space="0" w:color="auto"/>
                            <w:left w:val="none" w:sz="0" w:space="0" w:color="auto"/>
                            <w:bottom w:val="none" w:sz="0" w:space="0" w:color="auto"/>
                            <w:right w:val="none" w:sz="0" w:space="0" w:color="auto"/>
                          </w:divBdr>
                        </w:div>
                        <w:div w:id="1653026249">
                          <w:marLeft w:val="0"/>
                          <w:marRight w:val="0"/>
                          <w:marTop w:val="0"/>
                          <w:marBottom w:val="0"/>
                          <w:divBdr>
                            <w:top w:val="none" w:sz="0" w:space="0" w:color="auto"/>
                            <w:left w:val="none" w:sz="0" w:space="0" w:color="auto"/>
                            <w:bottom w:val="none" w:sz="0" w:space="0" w:color="auto"/>
                            <w:right w:val="none" w:sz="0" w:space="0" w:color="auto"/>
                          </w:divBdr>
                        </w:div>
                      </w:divsChild>
                    </w:div>
                    <w:div w:id="1407609163">
                      <w:marLeft w:val="0"/>
                      <w:marRight w:val="0"/>
                      <w:marTop w:val="0"/>
                      <w:marBottom w:val="0"/>
                      <w:divBdr>
                        <w:top w:val="none" w:sz="0" w:space="0" w:color="auto"/>
                        <w:left w:val="none" w:sz="0" w:space="0" w:color="auto"/>
                        <w:bottom w:val="none" w:sz="0" w:space="0" w:color="auto"/>
                        <w:right w:val="none" w:sz="0" w:space="0" w:color="auto"/>
                      </w:divBdr>
                    </w:div>
                  </w:divsChild>
                </w:div>
                <w:div w:id="1481538846">
                  <w:marLeft w:val="0"/>
                  <w:marRight w:val="0"/>
                  <w:marTop w:val="0"/>
                  <w:marBottom w:val="0"/>
                  <w:divBdr>
                    <w:top w:val="none" w:sz="0" w:space="0" w:color="auto"/>
                    <w:left w:val="none" w:sz="0" w:space="0" w:color="auto"/>
                    <w:bottom w:val="none" w:sz="0" w:space="0" w:color="auto"/>
                    <w:right w:val="none" w:sz="0" w:space="0" w:color="auto"/>
                  </w:divBdr>
                  <w:divsChild>
                    <w:div w:id="1325469206">
                      <w:marLeft w:val="0"/>
                      <w:marRight w:val="0"/>
                      <w:marTop w:val="0"/>
                      <w:marBottom w:val="0"/>
                      <w:divBdr>
                        <w:top w:val="none" w:sz="0" w:space="0" w:color="auto"/>
                        <w:left w:val="none" w:sz="0" w:space="0" w:color="auto"/>
                        <w:bottom w:val="none" w:sz="0" w:space="0" w:color="auto"/>
                        <w:right w:val="none" w:sz="0" w:space="0" w:color="auto"/>
                      </w:divBdr>
                      <w:divsChild>
                        <w:div w:id="1406146988">
                          <w:marLeft w:val="0"/>
                          <w:marRight w:val="0"/>
                          <w:marTop w:val="0"/>
                          <w:marBottom w:val="0"/>
                          <w:divBdr>
                            <w:top w:val="none" w:sz="0" w:space="0" w:color="auto"/>
                            <w:left w:val="none" w:sz="0" w:space="0" w:color="auto"/>
                            <w:bottom w:val="none" w:sz="0" w:space="0" w:color="auto"/>
                            <w:right w:val="none" w:sz="0" w:space="0" w:color="auto"/>
                          </w:divBdr>
                        </w:div>
                        <w:div w:id="1693141276">
                          <w:marLeft w:val="0"/>
                          <w:marRight w:val="0"/>
                          <w:marTop w:val="0"/>
                          <w:marBottom w:val="0"/>
                          <w:divBdr>
                            <w:top w:val="none" w:sz="0" w:space="0" w:color="auto"/>
                            <w:left w:val="none" w:sz="0" w:space="0" w:color="auto"/>
                            <w:bottom w:val="none" w:sz="0" w:space="0" w:color="auto"/>
                            <w:right w:val="none" w:sz="0" w:space="0" w:color="auto"/>
                          </w:divBdr>
                        </w:div>
                      </w:divsChild>
                    </w:div>
                    <w:div w:id="2131899618">
                      <w:marLeft w:val="0"/>
                      <w:marRight w:val="0"/>
                      <w:marTop w:val="0"/>
                      <w:marBottom w:val="0"/>
                      <w:divBdr>
                        <w:top w:val="none" w:sz="0" w:space="0" w:color="auto"/>
                        <w:left w:val="none" w:sz="0" w:space="0" w:color="auto"/>
                        <w:bottom w:val="none" w:sz="0" w:space="0" w:color="auto"/>
                        <w:right w:val="none" w:sz="0" w:space="0" w:color="auto"/>
                      </w:divBdr>
                    </w:div>
                  </w:divsChild>
                </w:div>
                <w:div w:id="1667130480">
                  <w:marLeft w:val="0"/>
                  <w:marRight w:val="0"/>
                  <w:marTop w:val="0"/>
                  <w:marBottom w:val="0"/>
                  <w:divBdr>
                    <w:top w:val="none" w:sz="0" w:space="0" w:color="auto"/>
                    <w:left w:val="none" w:sz="0" w:space="0" w:color="auto"/>
                    <w:bottom w:val="none" w:sz="0" w:space="0" w:color="auto"/>
                    <w:right w:val="none" w:sz="0" w:space="0" w:color="auto"/>
                  </w:divBdr>
                  <w:divsChild>
                    <w:div w:id="1203131210">
                      <w:marLeft w:val="0"/>
                      <w:marRight w:val="0"/>
                      <w:marTop w:val="0"/>
                      <w:marBottom w:val="0"/>
                      <w:divBdr>
                        <w:top w:val="none" w:sz="0" w:space="0" w:color="auto"/>
                        <w:left w:val="none" w:sz="0" w:space="0" w:color="auto"/>
                        <w:bottom w:val="none" w:sz="0" w:space="0" w:color="auto"/>
                        <w:right w:val="none" w:sz="0" w:space="0" w:color="auto"/>
                      </w:divBdr>
                      <w:divsChild>
                        <w:div w:id="516499888">
                          <w:marLeft w:val="0"/>
                          <w:marRight w:val="0"/>
                          <w:marTop w:val="0"/>
                          <w:marBottom w:val="0"/>
                          <w:divBdr>
                            <w:top w:val="none" w:sz="0" w:space="0" w:color="auto"/>
                            <w:left w:val="none" w:sz="0" w:space="0" w:color="auto"/>
                            <w:bottom w:val="none" w:sz="0" w:space="0" w:color="auto"/>
                            <w:right w:val="none" w:sz="0" w:space="0" w:color="auto"/>
                          </w:divBdr>
                        </w:div>
                        <w:div w:id="1763381501">
                          <w:marLeft w:val="0"/>
                          <w:marRight w:val="0"/>
                          <w:marTop w:val="0"/>
                          <w:marBottom w:val="0"/>
                          <w:divBdr>
                            <w:top w:val="none" w:sz="0" w:space="0" w:color="auto"/>
                            <w:left w:val="none" w:sz="0" w:space="0" w:color="auto"/>
                            <w:bottom w:val="none" w:sz="0" w:space="0" w:color="auto"/>
                            <w:right w:val="none" w:sz="0" w:space="0" w:color="auto"/>
                          </w:divBdr>
                        </w:div>
                      </w:divsChild>
                    </w:div>
                    <w:div w:id="1365793671">
                      <w:marLeft w:val="0"/>
                      <w:marRight w:val="0"/>
                      <w:marTop w:val="0"/>
                      <w:marBottom w:val="0"/>
                      <w:divBdr>
                        <w:top w:val="none" w:sz="0" w:space="0" w:color="auto"/>
                        <w:left w:val="none" w:sz="0" w:space="0" w:color="auto"/>
                        <w:bottom w:val="none" w:sz="0" w:space="0" w:color="auto"/>
                        <w:right w:val="none" w:sz="0" w:space="0" w:color="auto"/>
                      </w:divBdr>
                    </w:div>
                  </w:divsChild>
                </w:div>
                <w:div w:id="1561550445">
                  <w:marLeft w:val="0"/>
                  <w:marRight w:val="0"/>
                  <w:marTop w:val="0"/>
                  <w:marBottom w:val="0"/>
                  <w:divBdr>
                    <w:top w:val="none" w:sz="0" w:space="0" w:color="auto"/>
                    <w:left w:val="none" w:sz="0" w:space="0" w:color="auto"/>
                    <w:bottom w:val="none" w:sz="0" w:space="0" w:color="auto"/>
                    <w:right w:val="none" w:sz="0" w:space="0" w:color="auto"/>
                  </w:divBdr>
                  <w:divsChild>
                    <w:div w:id="1153106193">
                      <w:marLeft w:val="0"/>
                      <w:marRight w:val="0"/>
                      <w:marTop w:val="0"/>
                      <w:marBottom w:val="0"/>
                      <w:divBdr>
                        <w:top w:val="none" w:sz="0" w:space="0" w:color="auto"/>
                        <w:left w:val="none" w:sz="0" w:space="0" w:color="auto"/>
                        <w:bottom w:val="none" w:sz="0" w:space="0" w:color="auto"/>
                        <w:right w:val="none" w:sz="0" w:space="0" w:color="auto"/>
                      </w:divBdr>
                      <w:divsChild>
                        <w:div w:id="1364744716">
                          <w:marLeft w:val="0"/>
                          <w:marRight w:val="0"/>
                          <w:marTop w:val="0"/>
                          <w:marBottom w:val="0"/>
                          <w:divBdr>
                            <w:top w:val="none" w:sz="0" w:space="0" w:color="auto"/>
                            <w:left w:val="none" w:sz="0" w:space="0" w:color="auto"/>
                            <w:bottom w:val="none" w:sz="0" w:space="0" w:color="auto"/>
                            <w:right w:val="none" w:sz="0" w:space="0" w:color="auto"/>
                          </w:divBdr>
                        </w:div>
                        <w:div w:id="302542090">
                          <w:marLeft w:val="0"/>
                          <w:marRight w:val="0"/>
                          <w:marTop w:val="0"/>
                          <w:marBottom w:val="0"/>
                          <w:divBdr>
                            <w:top w:val="none" w:sz="0" w:space="0" w:color="auto"/>
                            <w:left w:val="none" w:sz="0" w:space="0" w:color="auto"/>
                            <w:bottom w:val="none" w:sz="0" w:space="0" w:color="auto"/>
                            <w:right w:val="none" w:sz="0" w:space="0" w:color="auto"/>
                          </w:divBdr>
                        </w:div>
                      </w:divsChild>
                    </w:div>
                    <w:div w:id="1904025801">
                      <w:marLeft w:val="0"/>
                      <w:marRight w:val="0"/>
                      <w:marTop w:val="0"/>
                      <w:marBottom w:val="0"/>
                      <w:divBdr>
                        <w:top w:val="none" w:sz="0" w:space="0" w:color="auto"/>
                        <w:left w:val="none" w:sz="0" w:space="0" w:color="auto"/>
                        <w:bottom w:val="none" w:sz="0" w:space="0" w:color="auto"/>
                        <w:right w:val="none" w:sz="0" w:space="0" w:color="auto"/>
                      </w:divBdr>
                    </w:div>
                  </w:divsChild>
                </w:div>
                <w:div w:id="2083288195">
                  <w:marLeft w:val="0"/>
                  <w:marRight w:val="0"/>
                  <w:marTop w:val="0"/>
                  <w:marBottom w:val="0"/>
                  <w:divBdr>
                    <w:top w:val="none" w:sz="0" w:space="0" w:color="auto"/>
                    <w:left w:val="none" w:sz="0" w:space="0" w:color="auto"/>
                    <w:bottom w:val="none" w:sz="0" w:space="0" w:color="auto"/>
                    <w:right w:val="none" w:sz="0" w:space="0" w:color="auto"/>
                  </w:divBdr>
                  <w:divsChild>
                    <w:div w:id="313293583">
                      <w:marLeft w:val="0"/>
                      <w:marRight w:val="0"/>
                      <w:marTop w:val="0"/>
                      <w:marBottom w:val="0"/>
                      <w:divBdr>
                        <w:top w:val="none" w:sz="0" w:space="0" w:color="auto"/>
                        <w:left w:val="none" w:sz="0" w:space="0" w:color="auto"/>
                        <w:bottom w:val="none" w:sz="0" w:space="0" w:color="auto"/>
                        <w:right w:val="none" w:sz="0" w:space="0" w:color="auto"/>
                      </w:divBdr>
                      <w:divsChild>
                        <w:div w:id="261882350">
                          <w:marLeft w:val="0"/>
                          <w:marRight w:val="0"/>
                          <w:marTop w:val="0"/>
                          <w:marBottom w:val="0"/>
                          <w:divBdr>
                            <w:top w:val="none" w:sz="0" w:space="0" w:color="auto"/>
                            <w:left w:val="none" w:sz="0" w:space="0" w:color="auto"/>
                            <w:bottom w:val="none" w:sz="0" w:space="0" w:color="auto"/>
                            <w:right w:val="none" w:sz="0" w:space="0" w:color="auto"/>
                          </w:divBdr>
                        </w:div>
                        <w:div w:id="413165709">
                          <w:marLeft w:val="0"/>
                          <w:marRight w:val="0"/>
                          <w:marTop w:val="0"/>
                          <w:marBottom w:val="0"/>
                          <w:divBdr>
                            <w:top w:val="none" w:sz="0" w:space="0" w:color="auto"/>
                            <w:left w:val="none" w:sz="0" w:space="0" w:color="auto"/>
                            <w:bottom w:val="none" w:sz="0" w:space="0" w:color="auto"/>
                            <w:right w:val="none" w:sz="0" w:space="0" w:color="auto"/>
                          </w:divBdr>
                        </w:div>
                      </w:divsChild>
                    </w:div>
                    <w:div w:id="655307436">
                      <w:marLeft w:val="0"/>
                      <w:marRight w:val="0"/>
                      <w:marTop w:val="0"/>
                      <w:marBottom w:val="0"/>
                      <w:divBdr>
                        <w:top w:val="none" w:sz="0" w:space="0" w:color="auto"/>
                        <w:left w:val="none" w:sz="0" w:space="0" w:color="auto"/>
                        <w:bottom w:val="none" w:sz="0" w:space="0" w:color="auto"/>
                        <w:right w:val="none" w:sz="0" w:space="0" w:color="auto"/>
                      </w:divBdr>
                    </w:div>
                  </w:divsChild>
                </w:div>
                <w:div w:id="1126243064">
                  <w:marLeft w:val="0"/>
                  <w:marRight w:val="0"/>
                  <w:marTop w:val="0"/>
                  <w:marBottom w:val="0"/>
                  <w:divBdr>
                    <w:top w:val="none" w:sz="0" w:space="0" w:color="auto"/>
                    <w:left w:val="none" w:sz="0" w:space="0" w:color="auto"/>
                    <w:bottom w:val="none" w:sz="0" w:space="0" w:color="auto"/>
                    <w:right w:val="none" w:sz="0" w:space="0" w:color="auto"/>
                  </w:divBdr>
                  <w:divsChild>
                    <w:div w:id="1799686923">
                      <w:marLeft w:val="0"/>
                      <w:marRight w:val="0"/>
                      <w:marTop w:val="0"/>
                      <w:marBottom w:val="0"/>
                      <w:divBdr>
                        <w:top w:val="none" w:sz="0" w:space="0" w:color="auto"/>
                        <w:left w:val="none" w:sz="0" w:space="0" w:color="auto"/>
                        <w:bottom w:val="none" w:sz="0" w:space="0" w:color="auto"/>
                        <w:right w:val="none" w:sz="0" w:space="0" w:color="auto"/>
                      </w:divBdr>
                      <w:divsChild>
                        <w:div w:id="2053386119">
                          <w:marLeft w:val="0"/>
                          <w:marRight w:val="0"/>
                          <w:marTop w:val="0"/>
                          <w:marBottom w:val="0"/>
                          <w:divBdr>
                            <w:top w:val="none" w:sz="0" w:space="0" w:color="auto"/>
                            <w:left w:val="none" w:sz="0" w:space="0" w:color="auto"/>
                            <w:bottom w:val="none" w:sz="0" w:space="0" w:color="auto"/>
                            <w:right w:val="none" w:sz="0" w:space="0" w:color="auto"/>
                          </w:divBdr>
                        </w:div>
                        <w:div w:id="1406611375">
                          <w:marLeft w:val="0"/>
                          <w:marRight w:val="0"/>
                          <w:marTop w:val="0"/>
                          <w:marBottom w:val="0"/>
                          <w:divBdr>
                            <w:top w:val="none" w:sz="0" w:space="0" w:color="auto"/>
                            <w:left w:val="none" w:sz="0" w:space="0" w:color="auto"/>
                            <w:bottom w:val="none" w:sz="0" w:space="0" w:color="auto"/>
                            <w:right w:val="none" w:sz="0" w:space="0" w:color="auto"/>
                          </w:divBdr>
                        </w:div>
                      </w:divsChild>
                    </w:div>
                    <w:div w:id="529531469">
                      <w:marLeft w:val="0"/>
                      <w:marRight w:val="0"/>
                      <w:marTop w:val="0"/>
                      <w:marBottom w:val="0"/>
                      <w:divBdr>
                        <w:top w:val="none" w:sz="0" w:space="0" w:color="auto"/>
                        <w:left w:val="none" w:sz="0" w:space="0" w:color="auto"/>
                        <w:bottom w:val="none" w:sz="0" w:space="0" w:color="auto"/>
                        <w:right w:val="none" w:sz="0" w:space="0" w:color="auto"/>
                      </w:divBdr>
                    </w:div>
                  </w:divsChild>
                </w:div>
                <w:div w:id="771819425">
                  <w:marLeft w:val="0"/>
                  <w:marRight w:val="0"/>
                  <w:marTop w:val="0"/>
                  <w:marBottom w:val="0"/>
                  <w:divBdr>
                    <w:top w:val="none" w:sz="0" w:space="0" w:color="auto"/>
                    <w:left w:val="none" w:sz="0" w:space="0" w:color="auto"/>
                    <w:bottom w:val="none" w:sz="0" w:space="0" w:color="auto"/>
                    <w:right w:val="none" w:sz="0" w:space="0" w:color="auto"/>
                  </w:divBdr>
                  <w:divsChild>
                    <w:div w:id="446507565">
                      <w:marLeft w:val="0"/>
                      <w:marRight w:val="0"/>
                      <w:marTop w:val="0"/>
                      <w:marBottom w:val="0"/>
                      <w:divBdr>
                        <w:top w:val="none" w:sz="0" w:space="0" w:color="auto"/>
                        <w:left w:val="none" w:sz="0" w:space="0" w:color="auto"/>
                        <w:bottom w:val="none" w:sz="0" w:space="0" w:color="auto"/>
                        <w:right w:val="none" w:sz="0" w:space="0" w:color="auto"/>
                      </w:divBdr>
                      <w:divsChild>
                        <w:div w:id="425882036">
                          <w:marLeft w:val="0"/>
                          <w:marRight w:val="0"/>
                          <w:marTop w:val="0"/>
                          <w:marBottom w:val="0"/>
                          <w:divBdr>
                            <w:top w:val="none" w:sz="0" w:space="0" w:color="auto"/>
                            <w:left w:val="none" w:sz="0" w:space="0" w:color="auto"/>
                            <w:bottom w:val="none" w:sz="0" w:space="0" w:color="auto"/>
                            <w:right w:val="none" w:sz="0" w:space="0" w:color="auto"/>
                          </w:divBdr>
                        </w:div>
                        <w:div w:id="743837524">
                          <w:marLeft w:val="0"/>
                          <w:marRight w:val="0"/>
                          <w:marTop w:val="0"/>
                          <w:marBottom w:val="0"/>
                          <w:divBdr>
                            <w:top w:val="none" w:sz="0" w:space="0" w:color="auto"/>
                            <w:left w:val="none" w:sz="0" w:space="0" w:color="auto"/>
                            <w:bottom w:val="none" w:sz="0" w:space="0" w:color="auto"/>
                            <w:right w:val="none" w:sz="0" w:space="0" w:color="auto"/>
                          </w:divBdr>
                        </w:div>
                      </w:divsChild>
                    </w:div>
                    <w:div w:id="511187023">
                      <w:marLeft w:val="0"/>
                      <w:marRight w:val="0"/>
                      <w:marTop w:val="0"/>
                      <w:marBottom w:val="0"/>
                      <w:divBdr>
                        <w:top w:val="none" w:sz="0" w:space="0" w:color="auto"/>
                        <w:left w:val="none" w:sz="0" w:space="0" w:color="auto"/>
                        <w:bottom w:val="none" w:sz="0" w:space="0" w:color="auto"/>
                        <w:right w:val="none" w:sz="0" w:space="0" w:color="auto"/>
                      </w:divBdr>
                    </w:div>
                  </w:divsChild>
                </w:div>
                <w:div w:id="1668553019">
                  <w:marLeft w:val="0"/>
                  <w:marRight w:val="0"/>
                  <w:marTop w:val="0"/>
                  <w:marBottom w:val="0"/>
                  <w:divBdr>
                    <w:top w:val="none" w:sz="0" w:space="0" w:color="auto"/>
                    <w:left w:val="none" w:sz="0" w:space="0" w:color="auto"/>
                    <w:bottom w:val="none" w:sz="0" w:space="0" w:color="auto"/>
                    <w:right w:val="none" w:sz="0" w:space="0" w:color="auto"/>
                  </w:divBdr>
                  <w:divsChild>
                    <w:div w:id="800541653">
                      <w:marLeft w:val="0"/>
                      <w:marRight w:val="0"/>
                      <w:marTop w:val="0"/>
                      <w:marBottom w:val="0"/>
                      <w:divBdr>
                        <w:top w:val="none" w:sz="0" w:space="0" w:color="auto"/>
                        <w:left w:val="none" w:sz="0" w:space="0" w:color="auto"/>
                        <w:bottom w:val="none" w:sz="0" w:space="0" w:color="auto"/>
                        <w:right w:val="none" w:sz="0" w:space="0" w:color="auto"/>
                      </w:divBdr>
                      <w:divsChild>
                        <w:div w:id="796921381">
                          <w:marLeft w:val="0"/>
                          <w:marRight w:val="0"/>
                          <w:marTop w:val="0"/>
                          <w:marBottom w:val="0"/>
                          <w:divBdr>
                            <w:top w:val="none" w:sz="0" w:space="0" w:color="auto"/>
                            <w:left w:val="none" w:sz="0" w:space="0" w:color="auto"/>
                            <w:bottom w:val="none" w:sz="0" w:space="0" w:color="auto"/>
                            <w:right w:val="none" w:sz="0" w:space="0" w:color="auto"/>
                          </w:divBdr>
                        </w:div>
                        <w:div w:id="485245784">
                          <w:marLeft w:val="0"/>
                          <w:marRight w:val="0"/>
                          <w:marTop w:val="0"/>
                          <w:marBottom w:val="0"/>
                          <w:divBdr>
                            <w:top w:val="none" w:sz="0" w:space="0" w:color="auto"/>
                            <w:left w:val="none" w:sz="0" w:space="0" w:color="auto"/>
                            <w:bottom w:val="none" w:sz="0" w:space="0" w:color="auto"/>
                            <w:right w:val="none" w:sz="0" w:space="0" w:color="auto"/>
                          </w:divBdr>
                        </w:div>
                      </w:divsChild>
                    </w:div>
                    <w:div w:id="1441610982">
                      <w:marLeft w:val="0"/>
                      <w:marRight w:val="0"/>
                      <w:marTop w:val="0"/>
                      <w:marBottom w:val="0"/>
                      <w:divBdr>
                        <w:top w:val="none" w:sz="0" w:space="0" w:color="auto"/>
                        <w:left w:val="none" w:sz="0" w:space="0" w:color="auto"/>
                        <w:bottom w:val="none" w:sz="0" w:space="0" w:color="auto"/>
                        <w:right w:val="none" w:sz="0" w:space="0" w:color="auto"/>
                      </w:divBdr>
                    </w:div>
                  </w:divsChild>
                </w:div>
                <w:div w:id="1395471585">
                  <w:marLeft w:val="0"/>
                  <w:marRight w:val="0"/>
                  <w:marTop w:val="0"/>
                  <w:marBottom w:val="0"/>
                  <w:divBdr>
                    <w:top w:val="none" w:sz="0" w:space="0" w:color="auto"/>
                    <w:left w:val="none" w:sz="0" w:space="0" w:color="auto"/>
                    <w:bottom w:val="none" w:sz="0" w:space="0" w:color="auto"/>
                    <w:right w:val="none" w:sz="0" w:space="0" w:color="auto"/>
                  </w:divBdr>
                  <w:divsChild>
                    <w:div w:id="263420977">
                      <w:marLeft w:val="0"/>
                      <w:marRight w:val="0"/>
                      <w:marTop w:val="0"/>
                      <w:marBottom w:val="0"/>
                      <w:divBdr>
                        <w:top w:val="none" w:sz="0" w:space="0" w:color="auto"/>
                        <w:left w:val="none" w:sz="0" w:space="0" w:color="auto"/>
                        <w:bottom w:val="none" w:sz="0" w:space="0" w:color="auto"/>
                        <w:right w:val="none" w:sz="0" w:space="0" w:color="auto"/>
                      </w:divBdr>
                      <w:divsChild>
                        <w:div w:id="36249332">
                          <w:marLeft w:val="0"/>
                          <w:marRight w:val="0"/>
                          <w:marTop w:val="0"/>
                          <w:marBottom w:val="0"/>
                          <w:divBdr>
                            <w:top w:val="none" w:sz="0" w:space="0" w:color="auto"/>
                            <w:left w:val="none" w:sz="0" w:space="0" w:color="auto"/>
                            <w:bottom w:val="none" w:sz="0" w:space="0" w:color="auto"/>
                            <w:right w:val="none" w:sz="0" w:space="0" w:color="auto"/>
                          </w:divBdr>
                        </w:div>
                        <w:div w:id="363991815">
                          <w:marLeft w:val="0"/>
                          <w:marRight w:val="0"/>
                          <w:marTop w:val="0"/>
                          <w:marBottom w:val="0"/>
                          <w:divBdr>
                            <w:top w:val="none" w:sz="0" w:space="0" w:color="auto"/>
                            <w:left w:val="none" w:sz="0" w:space="0" w:color="auto"/>
                            <w:bottom w:val="none" w:sz="0" w:space="0" w:color="auto"/>
                            <w:right w:val="none" w:sz="0" w:space="0" w:color="auto"/>
                          </w:divBdr>
                        </w:div>
                      </w:divsChild>
                    </w:div>
                    <w:div w:id="100616783">
                      <w:marLeft w:val="0"/>
                      <w:marRight w:val="0"/>
                      <w:marTop w:val="0"/>
                      <w:marBottom w:val="0"/>
                      <w:divBdr>
                        <w:top w:val="none" w:sz="0" w:space="0" w:color="auto"/>
                        <w:left w:val="none" w:sz="0" w:space="0" w:color="auto"/>
                        <w:bottom w:val="none" w:sz="0" w:space="0" w:color="auto"/>
                        <w:right w:val="none" w:sz="0" w:space="0" w:color="auto"/>
                      </w:divBdr>
                    </w:div>
                  </w:divsChild>
                </w:div>
                <w:div w:id="1340352616">
                  <w:marLeft w:val="0"/>
                  <w:marRight w:val="0"/>
                  <w:marTop w:val="0"/>
                  <w:marBottom w:val="0"/>
                  <w:divBdr>
                    <w:top w:val="none" w:sz="0" w:space="0" w:color="auto"/>
                    <w:left w:val="none" w:sz="0" w:space="0" w:color="auto"/>
                    <w:bottom w:val="none" w:sz="0" w:space="0" w:color="auto"/>
                    <w:right w:val="none" w:sz="0" w:space="0" w:color="auto"/>
                  </w:divBdr>
                  <w:divsChild>
                    <w:div w:id="2118596719">
                      <w:marLeft w:val="0"/>
                      <w:marRight w:val="0"/>
                      <w:marTop w:val="0"/>
                      <w:marBottom w:val="0"/>
                      <w:divBdr>
                        <w:top w:val="none" w:sz="0" w:space="0" w:color="auto"/>
                        <w:left w:val="none" w:sz="0" w:space="0" w:color="auto"/>
                        <w:bottom w:val="none" w:sz="0" w:space="0" w:color="auto"/>
                        <w:right w:val="none" w:sz="0" w:space="0" w:color="auto"/>
                      </w:divBdr>
                      <w:divsChild>
                        <w:div w:id="982273081">
                          <w:marLeft w:val="0"/>
                          <w:marRight w:val="0"/>
                          <w:marTop w:val="0"/>
                          <w:marBottom w:val="0"/>
                          <w:divBdr>
                            <w:top w:val="none" w:sz="0" w:space="0" w:color="auto"/>
                            <w:left w:val="none" w:sz="0" w:space="0" w:color="auto"/>
                            <w:bottom w:val="none" w:sz="0" w:space="0" w:color="auto"/>
                            <w:right w:val="none" w:sz="0" w:space="0" w:color="auto"/>
                          </w:divBdr>
                        </w:div>
                        <w:div w:id="1390612347">
                          <w:marLeft w:val="0"/>
                          <w:marRight w:val="0"/>
                          <w:marTop w:val="0"/>
                          <w:marBottom w:val="0"/>
                          <w:divBdr>
                            <w:top w:val="none" w:sz="0" w:space="0" w:color="auto"/>
                            <w:left w:val="none" w:sz="0" w:space="0" w:color="auto"/>
                            <w:bottom w:val="none" w:sz="0" w:space="0" w:color="auto"/>
                            <w:right w:val="none" w:sz="0" w:space="0" w:color="auto"/>
                          </w:divBdr>
                        </w:div>
                      </w:divsChild>
                    </w:div>
                    <w:div w:id="293340689">
                      <w:marLeft w:val="0"/>
                      <w:marRight w:val="0"/>
                      <w:marTop w:val="0"/>
                      <w:marBottom w:val="0"/>
                      <w:divBdr>
                        <w:top w:val="none" w:sz="0" w:space="0" w:color="auto"/>
                        <w:left w:val="none" w:sz="0" w:space="0" w:color="auto"/>
                        <w:bottom w:val="none" w:sz="0" w:space="0" w:color="auto"/>
                        <w:right w:val="none" w:sz="0" w:space="0" w:color="auto"/>
                      </w:divBdr>
                    </w:div>
                  </w:divsChild>
                </w:div>
                <w:div w:id="1325086257">
                  <w:marLeft w:val="0"/>
                  <w:marRight w:val="0"/>
                  <w:marTop w:val="0"/>
                  <w:marBottom w:val="0"/>
                  <w:divBdr>
                    <w:top w:val="none" w:sz="0" w:space="0" w:color="auto"/>
                    <w:left w:val="none" w:sz="0" w:space="0" w:color="auto"/>
                    <w:bottom w:val="none" w:sz="0" w:space="0" w:color="auto"/>
                    <w:right w:val="none" w:sz="0" w:space="0" w:color="auto"/>
                  </w:divBdr>
                  <w:divsChild>
                    <w:div w:id="2066101441">
                      <w:marLeft w:val="0"/>
                      <w:marRight w:val="0"/>
                      <w:marTop w:val="0"/>
                      <w:marBottom w:val="0"/>
                      <w:divBdr>
                        <w:top w:val="none" w:sz="0" w:space="0" w:color="auto"/>
                        <w:left w:val="none" w:sz="0" w:space="0" w:color="auto"/>
                        <w:bottom w:val="none" w:sz="0" w:space="0" w:color="auto"/>
                        <w:right w:val="none" w:sz="0" w:space="0" w:color="auto"/>
                      </w:divBdr>
                      <w:divsChild>
                        <w:div w:id="911084684">
                          <w:marLeft w:val="0"/>
                          <w:marRight w:val="0"/>
                          <w:marTop w:val="0"/>
                          <w:marBottom w:val="0"/>
                          <w:divBdr>
                            <w:top w:val="none" w:sz="0" w:space="0" w:color="auto"/>
                            <w:left w:val="none" w:sz="0" w:space="0" w:color="auto"/>
                            <w:bottom w:val="none" w:sz="0" w:space="0" w:color="auto"/>
                            <w:right w:val="none" w:sz="0" w:space="0" w:color="auto"/>
                          </w:divBdr>
                        </w:div>
                        <w:div w:id="1428385406">
                          <w:marLeft w:val="0"/>
                          <w:marRight w:val="0"/>
                          <w:marTop w:val="0"/>
                          <w:marBottom w:val="0"/>
                          <w:divBdr>
                            <w:top w:val="none" w:sz="0" w:space="0" w:color="auto"/>
                            <w:left w:val="none" w:sz="0" w:space="0" w:color="auto"/>
                            <w:bottom w:val="none" w:sz="0" w:space="0" w:color="auto"/>
                            <w:right w:val="none" w:sz="0" w:space="0" w:color="auto"/>
                          </w:divBdr>
                        </w:div>
                      </w:divsChild>
                    </w:div>
                    <w:div w:id="1770348990">
                      <w:marLeft w:val="0"/>
                      <w:marRight w:val="0"/>
                      <w:marTop w:val="0"/>
                      <w:marBottom w:val="0"/>
                      <w:divBdr>
                        <w:top w:val="none" w:sz="0" w:space="0" w:color="auto"/>
                        <w:left w:val="none" w:sz="0" w:space="0" w:color="auto"/>
                        <w:bottom w:val="none" w:sz="0" w:space="0" w:color="auto"/>
                        <w:right w:val="none" w:sz="0" w:space="0" w:color="auto"/>
                      </w:divBdr>
                    </w:div>
                  </w:divsChild>
                </w:div>
                <w:div w:id="826554063">
                  <w:marLeft w:val="0"/>
                  <w:marRight w:val="0"/>
                  <w:marTop w:val="0"/>
                  <w:marBottom w:val="0"/>
                  <w:divBdr>
                    <w:top w:val="none" w:sz="0" w:space="0" w:color="auto"/>
                    <w:left w:val="none" w:sz="0" w:space="0" w:color="auto"/>
                    <w:bottom w:val="none" w:sz="0" w:space="0" w:color="auto"/>
                    <w:right w:val="none" w:sz="0" w:space="0" w:color="auto"/>
                  </w:divBdr>
                  <w:divsChild>
                    <w:div w:id="1887327392">
                      <w:marLeft w:val="0"/>
                      <w:marRight w:val="0"/>
                      <w:marTop w:val="0"/>
                      <w:marBottom w:val="0"/>
                      <w:divBdr>
                        <w:top w:val="none" w:sz="0" w:space="0" w:color="auto"/>
                        <w:left w:val="none" w:sz="0" w:space="0" w:color="auto"/>
                        <w:bottom w:val="none" w:sz="0" w:space="0" w:color="auto"/>
                        <w:right w:val="none" w:sz="0" w:space="0" w:color="auto"/>
                      </w:divBdr>
                      <w:divsChild>
                        <w:div w:id="88814816">
                          <w:marLeft w:val="0"/>
                          <w:marRight w:val="0"/>
                          <w:marTop w:val="0"/>
                          <w:marBottom w:val="0"/>
                          <w:divBdr>
                            <w:top w:val="none" w:sz="0" w:space="0" w:color="auto"/>
                            <w:left w:val="none" w:sz="0" w:space="0" w:color="auto"/>
                            <w:bottom w:val="none" w:sz="0" w:space="0" w:color="auto"/>
                            <w:right w:val="none" w:sz="0" w:space="0" w:color="auto"/>
                          </w:divBdr>
                        </w:div>
                        <w:div w:id="154684551">
                          <w:marLeft w:val="0"/>
                          <w:marRight w:val="0"/>
                          <w:marTop w:val="0"/>
                          <w:marBottom w:val="0"/>
                          <w:divBdr>
                            <w:top w:val="none" w:sz="0" w:space="0" w:color="auto"/>
                            <w:left w:val="none" w:sz="0" w:space="0" w:color="auto"/>
                            <w:bottom w:val="none" w:sz="0" w:space="0" w:color="auto"/>
                            <w:right w:val="none" w:sz="0" w:space="0" w:color="auto"/>
                          </w:divBdr>
                        </w:div>
                      </w:divsChild>
                    </w:div>
                    <w:div w:id="731394296">
                      <w:marLeft w:val="0"/>
                      <w:marRight w:val="0"/>
                      <w:marTop w:val="0"/>
                      <w:marBottom w:val="0"/>
                      <w:divBdr>
                        <w:top w:val="none" w:sz="0" w:space="0" w:color="auto"/>
                        <w:left w:val="none" w:sz="0" w:space="0" w:color="auto"/>
                        <w:bottom w:val="none" w:sz="0" w:space="0" w:color="auto"/>
                        <w:right w:val="none" w:sz="0" w:space="0" w:color="auto"/>
                      </w:divBdr>
                    </w:div>
                  </w:divsChild>
                </w:div>
                <w:div w:id="658702343">
                  <w:marLeft w:val="0"/>
                  <w:marRight w:val="0"/>
                  <w:marTop w:val="0"/>
                  <w:marBottom w:val="0"/>
                  <w:divBdr>
                    <w:top w:val="none" w:sz="0" w:space="0" w:color="auto"/>
                    <w:left w:val="none" w:sz="0" w:space="0" w:color="auto"/>
                    <w:bottom w:val="none" w:sz="0" w:space="0" w:color="auto"/>
                    <w:right w:val="none" w:sz="0" w:space="0" w:color="auto"/>
                  </w:divBdr>
                  <w:divsChild>
                    <w:div w:id="963393220">
                      <w:marLeft w:val="0"/>
                      <w:marRight w:val="0"/>
                      <w:marTop w:val="0"/>
                      <w:marBottom w:val="0"/>
                      <w:divBdr>
                        <w:top w:val="none" w:sz="0" w:space="0" w:color="auto"/>
                        <w:left w:val="none" w:sz="0" w:space="0" w:color="auto"/>
                        <w:bottom w:val="none" w:sz="0" w:space="0" w:color="auto"/>
                        <w:right w:val="none" w:sz="0" w:space="0" w:color="auto"/>
                      </w:divBdr>
                      <w:divsChild>
                        <w:div w:id="1317222148">
                          <w:marLeft w:val="0"/>
                          <w:marRight w:val="0"/>
                          <w:marTop w:val="0"/>
                          <w:marBottom w:val="0"/>
                          <w:divBdr>
                            <w:top w:val="none" w:sz="0" w:space="0" w:color="auto"/>
                            <w:left w:val="none" w:sz="0" w:space="0" w:color="auto"/>
                            <w:bottom w:val="none" w:sz="0" w:space="0" w:color="auto"/>
                            <w:right w:val="none" w:sz="0" w:space="0" w:color="auto"/>
                          </w:divBdr>
                        </w:div>
                        <w:div w:id="576785433">
                          <w:marLeft w:val="0"/>
                          <w:marRight w:val="0"/>
                          <w:marTop w:val="0"/>
                          <w:marBottom w:val="0"/>
                          <w:divBdr>
                            <w:top w:val="none" w:sz="0" w:space="0" w:color="auto"/>
                            <w:left w:val="none" w:sz="0" w:space="0" w:color="auto"/>
                            <w:bottom w:val="none" w:sz="0" w:space="0" w:color="auto"/>
                            <w:right w:val="none" w:sz="0" w:space="0" w:color="auto"/>
                          </w:divBdr>
                        </w:div>
                      </w:divsChild>
                    </w:div>
                    <w:div w:id="6184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53263">
      <w:bodyDiv w:val="1"/>
      <w:marLeft w:val="0"/>
      <w:marRight w:val="0"/>
      <w:marTop w:val="0"/>
      <w:marBottom w:val="0"/>
      <w:divBdr>
        <w:top w:val="none" w:sz="0" w:space="0" w:color="auto"/>
        <w:left w:val="none" w:sz="0" w:space="0" w:color="auto"/>
        <w:bottom w:val="none" w:sz="0" w:space="0" w:color="auto"/>
        <w:right w:val="none" w:sz="0" w:space="0" w:color="auto"/>
      </w:divBdr>
      <w:divsChild>
        <w:div w:id="1598097358">
          <w:marLeft w:val="3525"/>
          <w:marRight w:val="0"/>
          <w:marTop w:val="0"/>
          <w:marBottom w:val="0"/>
          <w:divBdr>
            <w:top w:val="none" w:sz="0" w:space="0" w:color="auto"/>
            <w:left w:val="none" w:sz="0" w:space="0" w:color="auto"/>
            <w:bottom w:val="none" w:sz="0" w:space="0" w:color="auto"/>
            <w:right w:val="none" w:sz="0" w:space="0" w:color="auto"/>
          </w:divBdr>
        </w:div>
      </w:divsChild>
    </w:div>
    <w:div w:id="2027243374">
      <w:marLeft w:val="0"/>
      <w:marRight w:val="0"/>
      <w:marTop w:val="0"/>
      <w:marBottom w:val="0"/>
      <w:divBdr>
        <w:top w:val="none" w:sz="0" w:space="0" w:color="auto"/>
        <w:left w:val="none" w:sz="0" w:space="0" w:color="auto"/>
        <w:bottom w:val="none" w:sz="0" w:space="0" w:color="auto"/>
        <w:right w:val="none" w:sz="0" w:space="0" w:color="auto"/>
      </w:divBdr>
      <w:divsChild>
        <w:div w:id="643507460">
          <w:marLeft w:val="0"/>
          <w:marRight w:val="0"/>
          <w:marTop w:val="0"/>
          <w:marBottom w:val="0"/>
          <w:divBdr>
            <w:top w:val="none" w:sz="0" w:space="0" w:color="auto"/>
            <w:left w:val="none" w:sz="0" w:space="0" w:color="auto"/>
            <w:bottom w:val="none" w:sz="0" w:space="0" w:color="auto"/>
            <w:right w:val="none" w:sz="0" w:space="0" w:color="auto"/>
          </w:divBdr>
        </w:div>
        <w:div w:id="364015807">
          <w:marLeft w:val="0"/>
          <w:marRight w:val="0"/>
          <w:marTop w:val="0"/>
          <w:marBottom w:val="0"/>
          <w:divBdr>
            <w:top w:val="none" w:sz="0" w:space="0" w:color="auto"/>
            <w:left w:val="none" w:sz="0" w:space="0" w:color="auto"/>
            <w:bottom w:val="none" w:sz="0" w:space="0" w:color="auto"/>
            <w:right w:val="none" w:sz="0" w:space="0" w:color="auto"/>
          </w:divBdr>
          <w:divsChild>
            <w:div w:id="296377434">
              <w:marLeft w:val="0"/>
              <w:marRight w:val="0"/>
              <w:marTop w:val="0"/>
              <w:marBottom w:val="0"/>
              <w:divBdr>
                <w:top w:val="none" w:sz="0" w:space="0" w:color="auto"/>
                <w:left w:val="none" w:sz="0" w:space="0" w:color="auto"/>
                <w:bottom w:val="none" w:sz="0" w:space="0" w:color="auto"/>
                <w:right w:val="none" w:sz="0" w:space="0" w:color="auto"/>
              </w:divBdr>
            </w:div>
            <w:div w:id="878467716">
              <w:marLeft w:val="0"/>
              <w:marRight w:val="0"/>
              <w:marTop w:val="0"/>
              <w:marBottom w:val="0"/>
              <w:divBdr>
                <w:top w:val="none" w:sz="0" w:space="0" w:color="auto"/>
                <w:left w:val="none" w:sz="0" w:space="0" w:color="auto"/>
                <w:bottom w:val="none" w:sz="0" w:space="0" w:color="auto"/>
                <w:right w:val="none" w:sz="0" w:space="0" w:color="auto"/>
              </w:divBdr>
              <w:divsChild>
                <w:div w:id="3339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fr.wikipedia.org/wiki/Domaine_public_en_droit_public_fran%C3%A7ais" TargetMode="External"/><Relationship Id="rId299" Type="http://schemas.openxmlformats.org/officeDocument/2006/relationships/image" Target="media/image17.jpeg"/><Relationship Id="rId303" Type="http://schemas.openxmlformats.org/officeDocument/2006/relationships/hyperlink" Target="http://videos.immozip.com/video/iLyROoafMFvl.html" TargetMode="External"/><Relationship Id="rId21" Type="http://schemas.openxmlformats.org/officeDocument/2006/relationships/image" Target="media/image4.png"/><Relationship Id="rId42" Type="http://schemas.openxmlformats.org/officeDocument/2006/relationships/hyperlink" Target="http://www.ledictionnairevisuel.com/static/qc/prononciation/index/qc/11850/8546" TargetMode="External"/><Relationship Id="rId63" Type="http://schemas.openxmlformats.org/officeDocument/2006/relationships/hyperlink" Target="http://fr.wikipedia.org/wiki/Fichier:Bivouac2.jpg" TargetMode="External"/><Relationship Id="rId84" Type="http://schemas.openxmlformats.org/officeDocument/2006/relationships/hyperlink" Target="http://fr.wikipedia.org/wiki/Bail_emphyt%C3%A9otique" TargetMode="External"/><Relationship Id="rId138" Type="http://schemas.openxmlformats.org/officeDocument/2006/relationships/hyperlink" Target="http://fr.wikipedia.org/wiki/G%C3%A9ographie_des_bureaux" TargetMode="External"/><Relationship Id="rId159" Type="http://schemas.openxmlformats.org/officeDocument/2006/relationships/hyperlink" Target="http://fr.wikipedia.org/wiki/Local_d%27habitation" TargetMode="External"/><Relationship Id="rId324" Type="http://schemas.openxmlformats.org/officeDocument/2006/relationships/image" Target="media/image26.jpeg"/><Relationship Id="rId170" Type="http://schemas.openxmlformats.org/officeDocument/2006/relationships/hyperlink" Target="http://www.solvimo.com/hlm-habitation-loyer-modere.html" TargetMode="External"/><Relationship Id="rId191" Type="http://schemas.openxmlformats.org/officeDocument/2006/relationships/hyperlink" Target="http://fr.wikipedia.org/wiki/Habitat_passif" TargetMode="External"/><Relationship Id="rId205" Type="http://schemas.openxmlformats.org/officeDocument/2006/relationships/hyperlink" Target="http://fr.wikipedia.org/wiki/Panneau_solaire" TargetMode="External"/><Relationship Id="rId226" Type="http://schemas.openxmlformats.org/officeDocument/2006/relationships/hyperlink" Target="http://fr.wikipedia.org/wiki/Pr%C3%AAt_%C3%A0_l%27accession_sociale" TargetMode="External"/><Relationship Id="rId247" Type="http://schemas.openxmlformats.org/officeDocument/2006/relationships/hyperlink" Target="http://fr.wikipedia.org/w/index.php?title=Restauration_immobili%C3%A8re&amp;action=edit&amp;redlink=1" TargetMode="External"/><Relationship Id="rId107" Type="http://schemas.openxmlformats.org/officeDocument/2006/relationships/hyperlink" Target="http://fr.wikipedia.org/wiki/Cr%C3%A9dit_immobilier" TargetMode="External"/><Relationship Id="rId268" Type="http://schemas.openxmlformats.org/officeDocument/2006/relationships/hyperlink" Target="http://fr.wikipedia.org/wiki/Terrain_%C3%A0_b%C3%A2tir" TargetMode="External"/><Relationship Id="rId289" Type="http://schemas.openxmlformats.org/officeDocument/2006/relationships/hyperlink" Target="http://fr.wikipedia.org/wiki/Zone_d%27am%C3%A9nagement_diff%C3%A9r%C3%A9" TargetMode="External"/><Relationship Id="rId11" Type="http://schemas.openxmlformats.org/officeDocument/2006/relationships/image" Target="media/image2.jpeg"/><Relationship Id="rId32" Type="http://schemas.openxmlformats.org/officeDocument/2006/relationships/hyperlink" Target="http://www.ledictionnairevisuel.com/alimentation-et-cuisine/cuisine/cuisine.php" TargetMode="External"/><Relationship Id="rId53" Type="http://schemas.openxmlformats.org/officeDocument/2006/relationships/hyperlink" Target="http://www.micimmo.com/rechercher-bien-immobilier.html" TargetMode="External"/><Relationship Id="rId74" Type="http://schemas.openxmlformats.org/officeDocument/2006/relationships/hyperlink" Target="http://fr.wikipedia.org/wiki/Appartement" TargetMode="External"/><Relationship Id="rId128" Type="http://schemas.openxmlformats.org/officeDocument/2006/relationships/hyperlink" Target="http://fr.wikipedia.org/wiki/Droit_r%C3%A9el" TargetMode="External"/><Relationship Id="rId149" Type="http://schemas.openxmlformats.org/officeDocument/2006/relationships/hyperlink" Target="http://fr.wikipedia.org/wiki/Immeuble_d%27habitation" TargetMode="External"/><Relationship Id="rId314" Type="http://schemas.openxmlformats.org/officeDocument/2006/relationships/hyperlink" Target="http://videos.immozip.com/video/iLyROoafIzgG.html" TargetMode="External"/><Relationship Id="rId335" Type="http://schemas.openxmlformats.org/officeDocument/2006/relationships/image" Target="media/image31.jpeg"/><Relationship Id="rId5" Type="http://schemas.openxmlformats.org/officeDocument/2006/relationships/hyperlink" Target="http://www.legifrance.gouv.fr" TargetMode="External"/><Relationship Id="rId95" Type="http://schemas.openxmlformats.org/officeDocument/2006/relationships/hyperlink" Target="http://fr.wikipedia.org/wiki/Carte_communale" TargetMode="External"/><Relationship Id="rId160" Type="http://schemas.openxmlformats.org/officeDocument/2006/relationships/hyperlink" Target="http://fr.wikipedia.org/wiki/Local_commercial" TargetMode="External"/><Relationship Id="rId181" Type="http://schemas.openxmlformats.org/officeDocument/2006/relationships/hyperlink" Target="http://www.solvimo.com/logement.html" TargetMode="External"/><Relationship Id="rId216" Type="http://schemas.openxmlformats.org/officeDocument/2006/relationships/hyperlink" Target="http://fr.wikipedia.org/w/index.php?title=Plan_de_zonage&amp;action=edit&amp;redlink=1" TargetMode="External"/><Relationship Id="rId237" Type="http://schemas.openxmlformats.org/officeDocument/2006/relationships/hyperlink" Target="http://fr.wikipedia.org/w/index.php?title=Promotion_immobili%C3%A8re&amp;action=edit&amp;redlink=1" TargetMode="External"/><Relationship Id="rId258" Type="http://schemas.openxmlformats.org/officeDocument/2006/relationships/hyperlink" Target="http://fr.wikipedia.org/wiki/Surface_hors_%C5%93uvre_nette" TargetMode="External"/><Relationship Id="rId279" Type="http://schemas.openxmlformats.org/officeDocument/2006/relationships/hyperlink" Target="http://fr.wikipedia.org/wiki/Vente_en_%C3%A9tat_futur_d%27ach%C3%A8vement" TargetMode="External"/><Relationship Id="rId22" Type="http://schemas.openxmlformats.org/officeDocument/2006/relationships/hyperlink" Target="http://www.ledictionnairevisuel.com/static/qc/prononciation/index/qc/8604/8604" TargetMode="External"/><Relationship Id="rId43" Type="http://schemas.openxmlformats.org/officeDocument/2006/relationships/hyperlink" Target="http://www.ledictionnairevisuel.com/static/qc/prononciation/index/qc/8516/8516" TargetMode="External"/><Relationship Id="rId64" Type="http://schemas.openxmlformats.org/officeDocument/2006/relationships/image" Target="media/image14.jpeg"/><Relationship Id="rId118" Type="http://schemas.openxmlformats.org/officeDocument/2006/relationships/hyperlink" Target="http://fr.wikipedia.org/wiki/Domotique" TargetMode="External"/><Relationship Id="rId139" Type="http://schemas.openxmlformats.org/officeDocument/2006/relationships/hyperlink" Target="http://fr.wikipedia.org/w/index.php?title=G%C3%A9rant_d%27immeuble&amp;action=edit&amp;redlink=1" TargetMode="External"/><Relationship Id="rId290" Type="http://schemas.openxmlformats.org/officeDocument/2006/relationships/hyperlink" Target="http://fr.wikipedia.org/wiki/Zone_de_protection_du_patrimoine_architectural,_urbain_et_paysager" TargetMode="External"/><Relationship Id="rId304" Type="http://schemas.openxmlformats.org/officeDocument/2006/relationships/image" Target="media/image19.jpeg"/><Relationship Id="rId325" Type="http://schemas.openxmlformats.org/officeDocument/2006/relationships/hyperlink" Target="http://videos.immozip.com/video/iLyROoafMxLW.html" TargetMode="External"/><Relationship Id="rId85" Type="http://schemas.openxmlformats.org/officeDocument/2006/relationships/hyperlink" Target="http://fr.wikipedia.org/w/index.php?title=Bail_pr%C3%A9caire&amp;action=edit&amp;redlink=1" TargetMode="External"/><Relationship Id="rId150" Type="http://schemas.openxmlformats.org/officeDocument/2006/relationships/hyperlink" Target="http://fr.wikipedia.org/wiki/Immeuble_de_bureaux" TargetMode="External"/><Relationship Id="rId171" Type="http://schemas.openxmlformats.org/officeDocument/2006/relationships/hyperlink" Target="http://www.solvimo.com/hlm-habitation-loyer-modere.html" TargetMode="External"/><Relationship Id="rId192" Type="http://schemas.openxmlformats.org/officeDocument/2006/relationships/hyperlink" Target="http://fr.wikipedia.org/wiki/Maison_solaire_passive" TargetMode="External"/><Relationship Id="rId206" Type="http://schemas.openxmlformats.org/officeDocument/2006/relationships/hyperlink" Target="http://fr.wikipedia.org/wiki/Parc_de_bureaux" TargetMode="External"/><Relationship Id="rId227" Type="http://schemas.openxmlformats.org/officeDocument/2006/relationships/hyperlink" Target="http://fr.wikipedia.org/wiki/Pr%C3%AAt_bonifi%C3%A9" TargetMode="External"/><Relationship Id="rId248" Type="http://schemas.openxmlformats.org/officeDocument/2006/relationships/hyperlink" Target="http://fr.wikipedia.org/wiki/Rurbanisation" TargetMode="External"/><Relationship Id="rId269" Type="http://schemas.openxmlformats.org/officeDocument/2006/relationships/hyperlink" Target="http://fr.wikipedia.org/wiki/Unit%C3%A9_de_voisinage" TargetMode="External"/><Relationship Id="rId12" Type="http://schemas.openxmlformats.org/officeDocument/2006/relationships/hyperlink" Target="http://www.ledictionnairevisuel.com/static/qc/prononciation/index/qc/6686/8948" TargetMode="External"/><Relationship Id="rId33" Type="http://schemas.openxmlformats.org/officeDocument/2006/relationships/image" Target="media/image8.png"/><Relationship Id="rId108" Type="http://schemas.openxmlformats.org/officeDocument/2006/relationships/hyperlink" Target="http://fr.wikipedia.org/wiki/Urbanisme_sur_dalle" TargetMode="External"/><Relationship Id="rId129" Type="http://schemas.openxmlformats.org/officeDocument/2006/relationships/hyperlink" Target="http://fr.wikipedia.org/wiki/%C3%89coconstruction" TargetMode="External"/><Relationship Id="rId280" Type="http://schemas.openxmlformats.org/officeDocument/2006/relationships/hyperlink" Target="http://fr.wikipedia.org/wiki/Viabilit%C3%A9" TargetMode="External"/><Relationship Id="rId315" Type="http://schemas.openxmlformats.org/officeDocument/2006/relationships/hyperlink" Target="http://videos.immozip.com/video/iLyROoafIzi6.html" TargetMode="External"/><Relationship Id="rId336" Type="http://schemas.openxmlformats.org/officeDocument/2006/relationships/hyperlink" Target="http://micasa.ca/mod-bin/fiche/voir.cgi?id=2089E0" TargetMode="External"/><Relationship Id="rId54" Type="http://schemas.openxmlformats.org/officeDocument/2006/relationships/hyperlink" Target="http://fr.wikipedia.org/wiki/Suisse_romande" TargetMode="External"/><Relationship Id="rId75" Type="http://schemas.openxmlformats.org/officeDocument/2006/relationships/hyperlink" Target="http://fr.wikipedia.org/wiki/Architecte" TargetMode="External"/><Relationship Id="rId96" Type="http://schemas.openxmlformats.org/officeDocument/2006/relationships/hyperlink" Target="http://fr.wikipedia.org/wiki/Caution_solidaire_d%E2%80%99un_particulier" TargetMode="External"/><Relationship Id="rId140" Type="http://schemas.openxmlformats.org/officeDocument/2006/relationships/hyperlink" Target="http://fr.wikipedia.org/wiki/Gestion_immobili%C3%A8re" TargetMode="External"/><Relationship Id="rId161" Type="http://schemas.openxmlformats.org/officeDocument/2006/relationships/hyperlink" Target="http://fr.wikipedia.org/wiki/Locataire" TargetMode="External"/><Relationship Id="rId182" Type="http://schemas.openxmlformats.org/officeDocument/2006/relationships/hyperlink" Target="http://www.solvimo.com/location.html" TargetMode="External"/><Relationship Id="rId217" Type="http://schemas.openxmlformats.org/officeDocument/2006/relationships/hyperlink" Target="http://fr.wikipedia.org/wiki/Zonage" TargetMode="External"/><Relationship Id="rId6" Type="http://schemas.openxmlformats.org/officeDocument/2006/relationships/hyperlink" Target="http://www.micimmo.com/decoration/cuisine/" TargetMode="External"/><Relationship Id="rId238" Type="http://schemas.openxmlformats.org/officeDocument/2006/relationships/hyperlink" Target="http://fr.wikipedia.org/w/index.php?title=Propri%C3%A9t%C3%A9_immobili%C3%A8re&amp;action=edit&amp;redlink=1" TargetMode="External"/><Relationship Id="rId259" Type="http://schemas.openxmlformats.org/officeDocument/2006/relationships/hyperlink" Target="http://fr.wikipedia.org/wiki/Surface_habitable" TargetMode="External"/><Relationship Id="rId23" Type="http://schemas.openxmlformats.org/officeDocument/2006/relationships/hyperlink" Target="http://www.ledictionnairevisuel.com/maison/ameublement-de-la-maison/fauteuil/exemples-de-fauteuils.php" TargetMode="External"/><Relationship Id="rId119" Type="http://schemas.openxmlformats.org/officeDocument/2006/relationships/hyperlink" Target="http://fr.wikipedia.org/wiki/Double_vitrage" TargetMode="External"/><Relationship Id="rId270" Type="http://schemas.openxmlformats.org/officeDocument/2006/relationships/hyperlink" Target="http://fr.wikipedia.org/wiki/Urbanisme" TargetMode="External"/><Relationship Id="rId291" Type="http://schemas.openxmlformats.org/officeDocument/2006/relationships/hyperlink" Target="http://fr.wikipedia.org/wiki/Zone_%C3%A0_urbaniser_en_priorit%C3%A9" TargetMode="External"/><Relationship Id="rId305" Type="http://schemas.openxmlformats.org/officeDocument/2006/relationships/hyperlink" Target="http://videos.immozip.com/video/iLyROoafMFvl.html" TargetMode="External"/><Relationship Id="rId326" Type="http://schemas.openxmlformats.org/officeDocument/2006/relationships/hyperlink" Target="http://micasa.ca/mod-bin/fiche/voir.cgi?id=2088Z9" TargetMode="External"/><Relationship Id="rId44" Type="http://schemas.openxmlformats.org/officeDocument/2006/relationships/hyperlink" Target="http://www.ledictionnairevisuel.com/static/qc/prononciation/index/qc/8486/8486" TargetMode="External"/><Relationship Id="rId65" Type="http://schemas.openxmlformats.org/officeDocument/2006/relationships/hyperlink" Target="http://fr.wikipedia.org/wiki/Vente_en_%C3%A9tat_futur_d%27ach%C3%A8vement" TargetMode="External"/><Relationship Id="rId86" Type="http://schemas.openxmlformats.org/officeDocument/2006/relationships/hyperlink" Target="http://fr.wikipedia.org/w/index.php?title=Bail_professionnel&amp;action=edit&amp;redlink=1" TargetMode="External"/><Relationship Id="rId130" Type="http://schemas.openxmlformats.org/officeDocument/2006/relationships/hyperlink" Target="http://fr.wikipedia.org/wiki/Espace_bois%C3%A9_class%C3%A9" TargetMode="External"/><Relationship Id="rId151" Type="http://schemas.openxmlformats.org/officeDocument/2006/relationships/hyperlink" Target="http://fr.wikipedia.org/wiki/Immeuble_de_grande_hauteur" TargetMode="External"/><Relationship Id="rId172" Type="http://schemas.openxmlformats.org/officeDocument/2006/relationships/hyperlink" Target="http://www.solvimo.com/logement.html" TargetMode="External"/><Relationship Id="rId193" Type="http://schemas.openxmlformats.org/officeDocument/2006/relationships/hyperlink" Target="http://fr.wikipedia.org/wiki/Mandant" TargetMode="External"/><Relationship Id="rId207" Type="http://schemas.openxmlformats.org/officeDocument/2006/relationships/hyperlink" Target="http://fr.wikipedia.org/wiki/Parc_industriel" TargetMode="External"/><Relationship Id="rId228" Type="http://schemas.openxmlformats.org/officeDocument/2006/relationships/hyperlink" Target="http://fr.wikipedia.org/wiki/Pr%C3%AAt_conventionn%C3%A9" TargetMode="External"/><Relationship Id="rId249" Type="http://schemas.openxmlformats.org/officeDocument/2006/relationships/hyperlink" Target="http://fr.wikipedia.org/wiki/Sch%C3%A9ma_de_coh%C3%A9rence_territoriale" TargetMode="External"/><Relationship Id="rId13" Type="http://schemas.openxmlformats.org/officeDocument/2006/relationships/hyperlink" Target="http://www.ledictionnairevisuel.com/static/qc/prononciation/index/qc/12571/30403" TargetMode="External"/><Relationship Id="rId109" Type="http://schemas.openxmlformats.org/officeDocument/2006/relationships/hyperlink" Target="http://fr.wikipedia.org/wiki/D%C3%A9pr%C3%A9ciation" TargetMode="External"/><Relationship Id="rId260" Type="http://schemas.openxmlformats.org/officeDocument/2006/relationships/hyperlink" Target="http://fr.wikipedia.org/wiki/Superficie_Carrez" TargetMode="External"/><Relationship Id="rId281" Type="http://schemas.openxmlformats.org/officeDocument/2006/relationships/hyperlink" Target="http://fr.wikipedia.org/wiki/Viager" TargetMode="External"/><Relationship Id="rId316" Type="http://schemas.openxmlformats.org/officeDocument/2006/relationships/image" Target="media/image23.jpeg"/><Relationship Id="rId337" Type="http://schemas.openxmlformats.org/officeDocument/2006/relationships/image" Target="media/image32.jpeg"/><Relationship Id="rId34" Type="http://schemas.openxmlformats.org/officeDocument/2006/relationships/hyperlink" Target="http://www.ledictionnairevisuel.com/static/qc/prononciation/index/qc/8694/8694" TargetMode="External"/><Relationship Id="rId55" Type="http://schemas.openxmlformats.org/officeDocument/2006/relationships/hyperlink" Target="http://fr.wikipedia.org/wiki/Savoie" TargetMode="External"/><Relationship Id="rId76" Type="http://schemas.openxmlformats.org/officeDocument/2006/relationships/hyperlink" Target="http://fr.wikipedia.org/wiki/Assainissement" TargetMode="External"/><Relationship Id="rId97" Type="http://schemas.openxmlformats.org/officeDocument/2006/relationships/hyperlink" Target="http://fr.wikipedia.org/wiki/Cautionnement" TargetMode="External"/><Relationship Id="rId120" Type="http://schemas.openxmlformats.org/officeDocument/2006/relationships/hyperlink" Target="http://fr.wikipedia.org/wiki/Double_fen%C3%AAtre" TargetMode="External"/><Relationship Id="rId141" Type="http://schemas.openxmlformats.org/officeDocument/2006/relationships/hyperlink" Target="http://fr.wikipedia.org/wiki/Grand_ensemble" TargetMode="External"/><Relationship Id="rId7" Type="http://schemas.openxmlformats.org/officeDocument/2006/relationships/hyperlink" Target="http://www.micimmo.com/decoration/salle-de-bain/" TargetMode="External"/><Relationship Id="rId162" Type="http://schemas.openxmlformats.org/officeDocument/2006/relationships/hyperlink" Target="http://fr.wikipedia.org/wiki/Location_saisonni%C3%A8re" TargetMode="External"/><Relationship Id="rId183" Type="http://schemas.openxmlformats.org/officeDocument/2006/relationships/hyperlink" Target="http://www.solvimo.com/logement.html" TargetMode="External"/><Relationship Id="rId218" Type="http://schemas.openxmlformats.org/officeDocument/2006/relationships/hyperlink" Target="http://fr.wikipedia.org/wiki/Plan_local_d%27urbanisme" TargetMode="External"/><Relationship Id="rId239" Type="http://schemas.openxmlformats.org/officeDocument/2006/relationships/hyperlink" Target="http://fr.wikipedia.org/w/index.php?title=Prospect_en_construction&amp;action=edit&amp;redlink=1" TargetMode="External"/><Relationship Id="rId250" Type="http://schemas.openxmlformats.org/officeDocument/2006/relationships/hyperlink" Target="http://fr.wikipedia.org/wiki/Sch%C3%A9ma_directeur_(urbanisme)" TargetMode="External"/><Relationship Id="rId271" Type="http://schemas.openxmlformats.org/officeDocument/2006/relationships/hyperlink" Target="http://fr.wikipedia.org/wiki/Usage_optimal" TargetMode="External"/><Relationship Id="rId292" Type="http://schemas.openxmlformats.org/officeDocument/2006/relationships/hyperlink" Target="http://videos.immozip.com/video/iLyROoafJGzS.html" TargetMode="External"/><Relationship Id="rId306" Type="http://schemas.openxmlformats.org/officeDocument/2006/relationships/hyperlink" Target="http://videos.immozip.com/video/iLyROoafIzL4.html" TargetMode="External"/><Relationship Id="rId24" Type="http://schemas.openxmlformats.org/officeDocument/2006/relationships/image" Target="media/image5.png"/><Relationship Id="rId45" Type="http://schemas.openxmlformats.org/officeDocument/2006/relationships/hyperlink" Target="http://www.ledictionnairevisuel.com/maison/structure-une-maison/escalier.php" TargetMode="External"/><Relationship Id="rId66" Type="http://schemas.openxmlformats.org/officeDocument/2006/relationships/hyperlink" Target="http://fr.wikipedia.org/wiki/Acqu%C3%AAts" TargetMode="External"/><Relationship Id="rId87" Type="http://schemas.openxmlformats.org/officeDocument/2006/relationships/hyperlink" Target="http://fr.wikipedia.org/wiki/B%C3%A2timent_(construction)" TargetMode="External"/><Relationship Id="rId110" Type="http://schemas.openxmlformats.org/officeDocument/2006/relationships/hyperlink" Target="http://fr.wikipedia.org/wiki/D%C3%A9rogation_(zonage)" TargetMode="External"/><Relationship Id="rId131" Type="http://schemas.openxmlformats.org/officeDocument/2006/relationships/hyperlink" Target="http://fr.wikipedia.org/wiki/%C3%89talement_urbain" TargetMode="External"/><Relationship Id="rId327" Type="http://schemas.openxmlformats.org/officeDocument/2006/relationships/hyperlink" Target="http://micasa.ca/mod-bin/fiche/voir.cgi?id=2085V9" TargetMode="External"/><Relationship Id="rId152" Type="http://schemas.openxmlformats.org/officeDocument/2006/relationships/hyperlink" Target="http://fr.wikipedia.org/wiki/Indice_Case-Shiller" TargetMode="External"/><Relationship Id="rId173" Type="http://schemas.openxmlformats.org/officeDocument/2006/relationships/hyperlink" Target="http://www.solvimo.com/loyer.html" TargetMode="External"/><Relationship Id="rId194" Type="http://schemas.openxmlformats.org/officeDocument/2006/relationships/hyperlink" Target="http://fr.wikipedia.org/wiki/Mandat_(immobilier)" TargetMode="External"/><Relationship Id="rId208" Type="http://schemas.openxmlformats.org/officeDocument/2006/relationships/hyperlink" Target="http://fr.wikipedia.org/wiki/Patrimoine_immobilier" TargetMode="External"/><Relationship Id="rId229" Type="http://schemas.openxmlformats.org/officeDocument/2006/relationships/hyperlink" Target="http://fr.wikipedia.org/wiki/Pr%C3%AAt_Employeur_(1%25_patronal)" TargetMode="External"/><Relationship Id="rId240" Type="http://schemas.openxmlformats.org/officeDocument/2006/relationships/hyperlink" Target="http://fr.wikipedia.org/w/index.php?title=Quittance&amp;action=edit&amp;redlink=1" TargetMode="External"/><Relationship Id="rId261" Type="http://schemas.openxmlformats.org/officeDocument/2006/relationships/hyperlink" Target="http://fr.wikipedia.org/wiki/Sustainable_Building_Alliance" TargetMode="External"/><Relationship Id="rId14" Type="http://schemas.openxmlformats.org/officeDocument/2006/relationships/hyperlink" Target="http://www.ledictionnairevisuel.com/static/qc/prononciation/index/qc/30404/30404" TargetMode="External"/><Relationship Id="rId35" Type="http://schemas.openxmlformats.org/officeDocument/2006/relationships/hyperlink" Target="http://www.ledictionnairevisuel.com/static/qc/prononciation/index/qc/8709/8709" TargetMode="External"/><Relationship Id="rId56" Type="http://schemas.openxmlformats.org/officeDocument/2006/relationships/hyperlink" Target="http://fr.wikipedia.org/wiki/Madrier" TargetMode="External"/><Relationship Id="rId77" Type="http://schemas.openxmlformats.org/officeDocument/2006/relationships/hyperlink" Target="http://fr.wikipedia.org/w/index.php?title=Assiette_fonci%C3%A8re&amp;action=edit&amp;redlink=1" TargetMode="External"/><Relationship Id="rId100" Type="http://schemas.openxmlformats.org/officeDocument/2006/relationships/hyperlink" Target="http://fr.wikipedia.org/wiki/Coefficient_d%27occupation_des_sols" TargetMode="External"/><Relationship Id="rId282" Type="http://schemas.openxmlformats.org/officeDocument/2006/relationships/hyperlink" Target="http://fr.wikipedia.org/wiki/Villa_(grande_maison)" TargetMode="External"/><Relationship Id="rId317" Type="http://schemas.openxmlformats.org/officeDocument/2006/relationships/hyperlink" Target="http://videos.immozip.com/video/iLyROoafIPu1.html" TargetMode="External"/><Relationship Id="rId338" Type="http://schemas.openxmlformats.org/officeDocument/2006/relationships/hyperlink" Target="http://micasa.ca/mod-bin/fiche/voir.cgi?id=2080W5" TargetMode="External"/><Relationship Id="rId8" Type="http://schemas.openxmlformats.org/officeDocument/2006/relationships/hyperlink" Target="http://www.micimmo.com/decoration/sejour/salon/" TargetMode="External"/><Relationship Id="rId98" Type="http://schemas.openxmlformats.org/officeDocument/2006/relationships/hyperlink" Target="http://fr.wikipedia.org/wiki/Centre_d%27affaires" TargetMode="External"/><Relationship Id="rId121" Type="http://schemas.openxmlformats.org/officeDocument/2006/relationships/hyperlink" Target="http://fr.wikipedia.org/wiki/Droit_au_logement" TargetMode="External"/><Relationship Id="rId142" Type="http://schemas.openxmlformats.org/officeDocument/2006/relationships/hyperlink" Target="http://fr.wikipedia.org/wiki/Gratte-ciel" TargetMode="External"/><Relationship Id="rId163" Type="http://schemas.openxmlformats.org/officeDocument/2006/relationships/hyperlink" Target="http://fr.wikipedia.org/wiki/Logement" TargetMode="External"/><Relationship Id="rId184" Type="http://schemas.openxmlformats.org/officeDocument/2006/relationships/hyperlink" Target="http://fr.wikipedia.org/wiki/Loi_de_1948" TargetMode="External"/><Relationship Id="rId219" Type="http://schemas.openxmlformats.org/officeDocument/2006/relationships/hyperlink" Target="http://fr.wikipedia.org/wiki/Plus-value" TargetMode="External"/><Relationship Id="rId230" Type="http://schemas.openxmlformats.org/officeDocument/2006/relationships/hyperlink" Target="http://fr.wikipedia.org/wiki/Pr%C3%AAt_%C3%A9pargne_logement" TargetMode="External"/><Relationship Id="rId251" Type="http://schemas.openxmlformats.org/officeDocument/2006/relationships/hyperlink" Target="http://fr.wikipedia.org/wiki/%C3%89valuation_des_risques-clients" TargetMode="External"/><Relationship Id="rId25" Type="http://schemas.openxmlformats.org/officeDocument/2006/relationships/hyperlink" Target="http://www.ledictionnairevisuel.com/static/qc/prononciation/index/qc/210/8634" TargetMode="External"/><Relationship Id="rId46" Type="http://schemas.openxmlformats.org/officeDocument/2006/relationships/image" Target="media/image11.png"/><Relationship Id="rId67" Type="http://schemas.openxmlformats.org/officeDocument/2006/relationships/hyperlink" Target="http://fr.wikipedia.org/wiki/Acte_notari%C3%A9" TargetMode="External"/><Relationship Id="rId116" Type="http://schemas.openxmlformats.org/officeDocument/2006/relationships/hyperlink" Target="http://fr.wikipedia.org/wiki/Direction_d%C3%A9partementale_de_l%27%C3%A9quipement" TargetMode="External"/><Relationship Id="rId137" Type="http://schemas.openxmlformats.org/officeDocument/2006/relationships/hyperlink" Target="http://fr.wikipedia.org/wiki/Garantie_de_pr%C3%AAt_immobilier" TargetMode="External"/><Relationship Id="rId158" Type="http://schemas.openxmlformats.org/officeDocument/2006/relationships/hyperlink" Target="http://fr.wikipedia.org/wiki/LOCA-PASS" TargetMode="External"/><Relationship Id="rId272" Type="http://schemas.openxmlformats.org/officeDocument/2006/relationships/hyperlink" Target="http://fr.wikipedia.org/wiki/Usine" TargetMode="External"/><Relationship Id="rId293" Type="http://schemas.openxmlformats.org/officeDocument/2006/relationships/image" Target="media/image15.jpeg"/><Relationship Id="rId302" Type="http://schemas.openxmlformats.org/officeDocument/2006/relationships/image" Target="media/image18.jpeg"/><Relationship Id="rId307" Type="http://schemas.openxmlformats.org/officeDocument/2006/relationships/image" Target="media/image20.jpeg"/><Relationship Id="rId323" Type="http://schemas.openxmlformats.org/officeDocument/2006/relationships/hyperlink" Target="http://videos.immozip.com/video/iLyROoafMxLW.html" TargetMode="External"/><Relationship Id="rId328" Type="http://schemas.openxmlformats.org/officeDocument/2006/relationships/image" Target="media/image27.jpeg"/><Relationship Id="rId20" Type="http://schemas.openxmlformats.org/officeDocument/2006/relationships/hyperlink" Target="http://www.ledictionnairevisuel.com/maison/chauffage/chauffage-au-bois/cheminee-a-foyer-ouvert.php" TargetMode="External"/><Relationship Id="rId41" Type="http://schemas.openxmlformats.org/officeDocument/2006/relationships/image" Target="media/image10.png"/><Relationship Id="rId62" Type="http://schemas.openxmlformats.org/officeDocument/2006/relationships/hyperlink" Target="http://www.unme-asso.com" TargetMode="External"/><Relationship Id="rId83" Type="http://schemas.openxmlformats.org/officeDocument/2006/relationships/hyperlink" Target="http://fr.wikipedia.org/wiki/Contrat_de_bail" TargetMode="External"/><Relationship Id="rId88" Type="http://schemas.openxmlformats.org/officeDocument/2006/relationships/hyperlink" Target="http://fr.wikipedia.org/w/index.php?title=B%C3%A2timent_industriel&amp;action=edit&amp;redlink=1" TargetMode="External"/><Relationship Id="rId111" Type="http://schemas.openxmlformats.org/officeDocument/2006/relationships/hyperlink" Target="http://fr.wikipedia.org/wiki/D%C3%A9t%C3%A9rioration" TargetMode="External"/><Relationship Id="rId132" Type="http://schemas.openxmlformats.org/officeDocument/2006/relationships/hyperlink" Target="http://fr.wikipedia.org/wiki/%C3%89valuation_immobili%C3%A8re" TargetMode="External"/><Relationship Id="rId153" Type="http://schemas.openxmlformats.org/officeDocument/2006/relationships/hyperlink" Target="http://fr.wikipedia.org/wiki/IPPD" TargetMode="External"/><Relationship Id="rId174" Type="http://schemas.openxmlformats.org/officeDocument/2006/relationships/hyperlink" Target="http://www.solvimo.com/logement.html" TargetMode="External"/><Relationship Id="rId179" Type="http://schemas.openxmlformats.org/officeDocument/2006/relationships/hyperlink" Target="http://www.solvimo.com/loyer.html" TargetMode="External"/><Relationship Id="rId195" Type="http://schemas.openxmlformats.org/officeDocument/2006/relationships/hyperlink" Target="http://fr.wikipedia.org/wiki/Mandataire" TargetMode="External"/><Relationship Id="rId209" Type="http://schemas.openxmlformats.org/officeDocument/2006/relationships/hyperlink" Target="http://fr.wikipedia.org/wiki/Permis_de_construire" TargetMode="External"/><Relationship Id="rId190" Type="http://schemas.openxmlformats.org/officeDocument/2006/relationships/hyperlink" Target="http://fr.wikipedia.org/wiki/Maison" TargetMode="External"/><Relationship Id="rId204" Type="http://schemas.openxmlformats.org/officeDocument/2006/relationships/hyperlink" Target="http://fr.wikipedia.org/wiki/Panneau_immobilier" TargetMode="External"/><Relationship Id="rId220" Type="http://schemas.openxmlformats.org/officeDocument/2006/relationships/hyperlink" Target="http://fr.wikipedia.org/wiki/Politique_de_la_ville_en_France" TargetMode="External"/><Relationship Id="rId225" Type="http://schemas.openxmlformats.org/officeDocument/2006/relationships/hyperlink" Target="http://fr.wikipedia.org/wiki/Prescription_acquisitive" TargetMode="External"/><Relationship Id="rId241" Type="http://schemas.openxmlformats.org/officeDocument/2006/relationships/hyperlink" Target="http://fr.wikipedia.org/wiki/R%C3%A8gle_de_constructibilit%C3%A9_limit%C3%A9e" TargetMode="External"/><Relationship Id="rId246" Type="http://schemas.openxmlformats.org/officeDocument/2006/relationships/hyperlink" Target="http://fr.wikipedia.org/wiki/R%C3%A9sidence_secondaire" TargetMode="External"/><Relationship Id="rId267" Type="http://schemas.openxmlformats.org/officeDocument/2006/relationships/hyperlink" Target="http://fr.wikipedia.org/wiki/Terrain_(immobilier)" TargetMode="External"/><Relationship Id="rId288" Type="http://schemas.openxmlformats.org/officeDocument/2006/relationships/hyperlink" Target="http://fr.wikipedia.org/wiki/Zone_d%27am%C3%A9nagement_concert%C3%A9" TargetMode="External"/><Relationship Id="rId15" Type="http://schemas.openxmlformats.org/officeDocument/2006/relationships/hyperlink" Target="http://www.ledictionnairevisuel.com/maison/plomberie/w-c-toilette.php" TargetMode="External"/><Relationship Id="rId36" Type="http://schemas.openxmlformats.org/officeDocument/2006/relationships/hyperlink" Target="http://www.ledictionnairevisuel.com/arts-et-architecture/architecture/elements-architecture/exemples-de-portes.php" TargetMode="External"/><Relationship Id="rId57" Type="http://schemas.openxmlformats.org/officeDocument/2006/relationships/hyperlink" Target="http://fr.wikipedia.org/wiki/Bois" TargetMode="External"/><Relationship Id="rId106" Type="http://schemas.openxmlformats.org/officeDocument/2006/relationships/hyperlink" Target="http://fr.wikipedia.org/wiki/Co%C3%BBt_de_remplacement" TargetMode="External"/><Relationship Id="rId127" Type="http://schemas.openxmlformats.org/officeDocument/2006/relationships/hyperlink" Target="http://fr.wikipedia.org/wiki/Droit_personnel" TargetMode="External"/><Relationship Id="rId262" Type="http://schemas.openxmlformats.org/officeDocument/2006/relationships/hyperlink" Target="http://fr.wikipedia.org/wiki/Sp%C3%A9culation_immobili%C3%A8re" TargetMode="External"/><Relationship Id="rId283" Type="http://schemas.openxmlformats.org/officeDocument/2006/relationships/hyperlink" Target="http://fr.wikipedia.org/wiki/Vill%C3%A9giature" TargetMode="External"/><Relationship Id="rId313" Type="http://schemas.openxmlformats.org/officeDocument/2006/relationships/image" Target="media/image22.jpeg"/><Relationship Id="rId318" Type="http://schemas.openxmlformats.org/officeDocument/2006/relationships/image" Target="media/image24.jpeg"/><Relationship Id="rId339" Type="http://schemas.openxmlformats.org/officeDocument/2006/relationships/image" Target="media/image33.jpeg"/><Relationship Id="rId10" Type="http://schemas.openxmlformats.org/officeDocument/2006/relationships/image" Target="media/image1.gif"/><Relationship Id="rId31" Type="http://schemas.openxmlformats.org/officeDocument/2006/relationships/hyperlink" Target="http://www.ledictionnairevisuel.com/static/qc/prononciation/index/qc/1150/8679" TargetMode="External"/><Relationship Id="rId52" Type="http://schemas.openxmlformats.org/officeDocument/2006/relationships/hyperlink" Target="http://www.micimmo.com/decoration/chambre/" TargetMode="External"/><Relationship Id="rId73" Type="http://schemas.openxmlformats.org/officeDocument/2006/relationships/hyperlink" Target="http://fr.wikipedia.org/wiki/ANAH" TargetMode="External"/><Relationship Id="rId78" Type="http://schemas.openxmlformats.org/officeDocument/2006/relationships/hyperlink" Target="http://fr.wikipedia.org/wiki/Association_fonci%C3%A8re_urbaine" TargetMode="External"/><Relationship Id="rId94" Type="http://schemas.openxmlformats.org/officeDocument/2006/relationships/hyperlink" Target="http://fr.wikipedia.org/wiki/Cadastre" TargetMode="External"/><Relationship Id="rId99" Type="http://schemas.openxmlformats.org/officeDocument/2006/relationships/hyperlink" Target="http://fr.wikipedia.org/wiki/Chambre_d%27h%C3%B4tes" TargetMode="External"/><Relationship Id="rId101" Type="http://schemas.openxmlformats.org/officeDocument/2006/relationships/hyperlink" Target="http://fr.wikipedia.org/wiki/Colocation" TargetMode="External"/><Relationship Id="rId122" Type="http://schemas.openxmlformats.org/officeDocument/2006/relationships/hyperlink" Target="http://fr.wikipedia.org/wiki/Droit_de_l%27urbanisme_en_France" TargetMode="External"/><Relationship Id="rId143" Type="http://schemas.openxmlformats.org/officeDocument/2006/relationships/hyperlink" Target="http://fr.wikipedia.org/wiki/Habitat_passif" TargetMode="External"/><Relationship Id="rId148" Type="http://schemas.openxmlformats.org/officeDocument/2006/relationships/hyperlink" Target="http://fr.wikipedia.org/wiki/Immeuble" TargetMode="External"/><Relationship Id="rId164" Type="http://schemas.openxmlformats.org/officeDocument/2006/relationships/hyperlink" Target="http://fr.wikipedia.org/wiki/Logement_social" TargetMode="External"/><Relationship Id="rId169" Type="http://schemas.openxmlformats.org/officeDocument/2006/relationships/hyperlink" Target="http://www.solvimo.com/logement.html" TargetMode="External"/><Relationship Id="rId185" Type="http://schemas.openxmlformats.org/officeDocument/2006/relationships/hyperlink" Target="http://fr.wikipedia.org/wiki/Lotissement" TargetMode="External"/><Relationship Id="rId334" Type="http://schemas.openxmlformats.org/officeDocument/2006/relationships/hyperlink" Target="http://micasa.ca/mod-bin/fiche/voir.cgi?id=2091T4" TargetMode="External"/><Relationship Id="rId4" Type="http://schemas.openxmlformats.org/officeDocument/2006/relationships/webSettings" Target="webSettings.xml"/><Relationship Id="rId9" Type="http://schemas.openxmlformats.org/officeDocument/2006/relationships/hyperlink" Target="http://www.ledictionnairevisuel.com/static/qc/prononciation/index/qc/8471/8471" TargetMode="External"/><Relationship Id="rId180" Type="http://schemas.openxmlformats.org/officeDocument/2006/relationships/hyperlink" Target="http://www.solvimo.com/logement-social.html" TargetMode="External"/><Relationship Id="rId210" Type="http://schemas.openxmlformats.org/officeDocument/2006/relationships/hyperlink" Target="http://fr.wikipedia.org/wiki/Pierre_de_taille" TargetMode="External"/><Relationship Id="rId215" Type="http://schemas.openxmlformats.org/officeDocument/2006/relationships/hyperlink" Target="http://fr.wikipedia.org/wiki/Plan_de_sauvegarde_et_de_mise_en_valeur" TargetMode="External"/><Relationship Id="rId236" Type="http://schemas.openxmlformats.org/officeDocument/2006/relationships/hyperlink" Target="http://fr.wikipedia.org/wiki/Promoteur_immobilier" TargetMode="External"/><Relationship Id="rId257" Type="http://schemas.openxmlformats.org/officeDocument/2006/relationships/hyperlink" Target="http://fr.wikipedia.org/wiki/Surface_hors_%C5%93uvre_brute" TargetMode="External"/><Relationship Id="rId278" Type="http://schemas.openxmlformats.org/officeDocument/2006/relationships/hyperlink" Target="http://fr.wikipedia.org/wiki/Vente_immobili%C3%A8re" TargetMode="External"/><Relationship Id="rId26" Type="http://schemas.openxmlformats.org/officeDocument/2006/relationships/hyperlink" Target="http://www.ledictionnairevisuel.com/alimentation-et-cuisine/cuisine/verres.php" TargetMode="External"/><Relationship Id="rId231" Type="http://schemas.openxmlformats.org/officeDocument/2006/relationships/hyperlink" Target="http://fr.wikipedia.org/wiki/Pr%C3%AAt_locatif_interm%C3%A9diaire" TargetMode="External"/><Relationship Id="rId252" Type="http://schemas.openxmlformats.org/officeDocument/2006/relationships/hyperlink" Target="http://fr.wikipedia.org/wiki/Servitude_(droit)" TargetMode="External"/><Relationship Id="rId273" Type="http://schemas.openxmlformats.org/officeDocument/2006/relationships/hyperlink" Target="http://fr.wikipedia.org/wiki/Prescription_acquisitive" TargetMode="External"/><Relationship Id="rId294" Type="http://schemas.openxmlformats.org/officeDocument/2006/relationships/hyperlink" Target="http://videos.immozip.com/video/iLyROoafJGzS.html" TargetMode="External"/><Relationship Id="rId308" Type="http://schemas.openxmlformats.org/officeDocument/2006/relationships/hyperlink" Target="http://videos.immozip.com/video/iLyROoafIzL4.html" TargetMode="External"/><Relationship Id="rId329" Type="http://schemas.openxmlformats.org/officeDocument/2006/relationships/hyperlink" Target="http://micasa.ca/mod-bin/fiche/voir.cgi?id=2087M8" TargetMode="External"/><Relationship Id="rId47" Type="http://schemas.openxmlformats.org/officeDocument/2006/relationships/hyperlink" Target="http://www.ledictionnairevisuel.com/static/qc/prononciation/index/qc/8724/8724" TargetMode="External"/><Relationship Id="rId68" Type="http://schemas.openxmlformats.org/officeDocument/2006/relationships/hyperlink" Target="http://fr.wikipedia.org/wiki/Acte_sous_seing_priv%C3%A9" TargetMode="External"/><Relationship Id="rId89" Type="http://schemas.openxmlformats.org/officeDocument/2006/relationships/hyperlink" Target="http://fr.wikipedia.org/w/index.php?title=Bien_foncier&amp;action=edit&amp;redlink=1" TargetMode="External"/><Relationship Id="rId112" Type="http://schemas.openxmlformats.org/officeDocument/2006/relationships/hyperlink" Target="http://fr.wikipedia.org/wiki/D%C3%A9su%C3%A9tude_%C3%A9conomique" TargetMode="External"/><Relationship Id="rId133" Type="http://schemas.openxmlformats.org/officeDocument/2006/relationships/hyperlink" Target="http://fr.wikipedia.org/wiki/%C3%89valuation_des_risques-clients" TargetMode="External"/><Relationship Id="rId154" Type="http://schemas.openxmlformats.org/officeDocument/2006/relationships/hyperlink" Target="http://fr.wikipedia.org/wiki/Investissement_immobilier_locatif" TargetMode="External"/><Relationship Id="rId175" Type="http://schemas.openxmlformats.org/officeDocument/2006/relationships/hyperlink" Target="http://www.solvimo.com/loyer.html" TargetMode="External"/><Relationship Id="rId340" Type="http://schemas.openxmlformats.org/officeDocument/2006/relationships/hyperlink" Target="http://micasa.ca/mod-bin/fiche/voir.cgi?id=2093J4" TargetMode="External"/><Relationship Id="rId196" Type="http://schemas.openxmlformats.org/officeDocument/2006/relationships/hyperlink" Target="http://fr.wikipedia.org/wiki/March%C3%A9_immobilier" TargetMode="External"/><Relationship Id="rId200" Type="http://schemas.openxmlformats.org/officeDocument/2006/relationships/hyperlink" Target="http://fr.wikipedia.org/wiki/Mutation_(droit)" TargetMode="External"/><Relationship Id="rId16" Type="http://schemas.openxmlformats.org/officeDocument/2006/relationships/image" Target="media/image3.png"/><Relationship Id="rId221" Type="http://schemas.openxmlformats.org/officeDocument/2006/relationships/hyperlink" Target="http://fr.wikipedia.org/wiki/Pompe_%C3%A0_chaleur" TargetMode="External"/><Relationship Id="rId242" Type="http://schemas.openxmlformats.org/officeDocument/2006/relationships/hyperlink" Target="http://fr.wikipedia.org/wiki/R%C3%A8glement_national_d%27urbanisme" TargetMode="External"/><Relationship Id="rId263" Type="http://schemas.openxmlformats.org/officeDocument/2006/relationships/hyperlink" Target="http://fr.wikipedia.org/wiki/Syndic_de_copropri%C3%A9t%C3%A9" TargetMode="External"/><Relationship Id="rId284" Type="http://schemas.openxmlformats.org/officeDocument/2006/relationships/hyperlink" Target="http://fr.wikipedia.org/wiki/Vitrage_%C3%A0_isolation_renforc%C3%A9e" TargetMode="External"/><Relationship Id="rId319" Type="http://schemas.openxmlformats.org/officeDocument/2006/relationships/hyperlink" Target="http://videos.immozip.com/video/iLyROoafIPu1.html" TargetMode="External"/><Relationship Id="rId37" Type="http://schemas.openxmlformats.org/officeDocument/2006/relationships/image" Target="media/image9.png"/><Relationship Id="rId58" Type="http://schemas.openxmlformats.org/officeDocument/2006/relationships/hyperlink" Target="http://fr.wikipedia.org/wiki/Bardeau" TargetMode="External"/><Relationship Id="rId79" Type="http://schemas.openxmlformats.org/officeDocument/2006/relationships/hyperlink" Target="http://fr.wikipedia.org/wiki/Association_syndicale" TargetMode="External"/><Relationship Id="rId102" Type="http://schemas.openxmlformats.org/officeDocument/2006/relationships/hyperlink" Target="http://fr.wikipedia.org/wiki/Conseil_syndical" TargetMode="External"/><Relationship Id="rId123" Type="http://schemas.openxmlformats.org/officeDocument/2006/relationships/hyperlink" Target="http://fr.wikipedia.org/wiki/Droit_de_pr%C3%A9emption" TargetMode="External"/><Relationship Id="rId144" Type="http://schemas.openxmlformats.org/officeDocument/2006/relationships/hyperlink" Target="http://fr.wikipedia.org/wiki/Hangar" TargetMode="External"/><Relationship Id="rId330" Type="http://schemas.openxmlformats.org/officeDocument/2006/relationships/image" Target="media/image28.jpeg"/><Relationship Id="rId90" Type="http://schemas.openxmlformats.org/officeDocument/2006/relationships/hyperlink" Target="http://fr.wikipedia.org/wiki/Bien_immobilier" TargetMode="External"/><Relationship Id="rId165" Type="http://schemas.openxmlformats.org/officeDocument/2006/relationships/hyperlink" Target="http://www.solvimo.com/logement-social.html" TargetMode="External"/><Relationship Id="rId186" Type="http://schemas.openxmlformats.org/officeDocument/2006/relationships/hyperlink" Target="http://fr.wikipedia.org/wiki/Loueur_de_meubl%C3%A9_professionnel" TargetMode="External"/><Relationship Id="rId211" Type="http://schemas.openxmlformats.org/officeDocument/2006/relationships/hyperlink" Target="http://fr.wikipedia.org/wiki/Plan_d%27am%C3%A9nagement_de_zone" TargetMode="External"/><Relationship Id="rId232" Type="http://schemas.openxmlformats.org/officeDocument/2006/relationships/hyperlink" Target="http://fr.wikipedia.org/wiki/Pr%C3%AAt_locatif_social" TargetMode="External"/><Relationship Id="rId253" Type="http://schemas.openxmlformats.org/officeDocument/2006/relationships/hyperlink" Target="http://fr.wikipedia.org/wiki/Servitude_d%27utilit%C3%A9_publique" TargetMode="External"/><Relationship Id="rId274" Type="http://schemas.openxmlformats.org/officeDocument/2006/relationships/hyperlink" Target="http://fr.wikipedia.org/wiki/Usufruit" TargetMode="External"/><Relationship Id="rId295" Type="http://schemas.openxmlformats.org/officeDocument/2006/relationships/hyperlink" Target="http://videos.immozip.com/video/iLyROoafJBHX.html" TargetMode="External"/><Relationship Id="rId309" Type="http://schemas.openxmlformats.org/officeDocument/2006/relationships/hyperlink" Target="http://videos.immozip.com/video/iLyROoafI5Ww.html" TargetMode="External"/><Relationship Id="rId27" Type="http://schemas.openxmlformats.org/officeDocument/2006/relationships/image" Target="media/image6.png"/><Relationship Id="rId48" Type="http://schemas.openxmlformats.org/officeDocument/2006/relationships/hyperlink" Target="http://www.ledictionnairevisuel.com/maison/ameublement-de-la-maison/appareils-electromenagers/seche-linge-electrique-secheuse.php" TargetMode="External"/><Relationship Id="rId69" Type="http://schemas.openxmlformats.org/officeDocument/2006/relationships/hyperlink" Target="http://fr.wikipedia.org/wiki/Agence_de_l%27environnement_et_de_la_ma%C3%AEtrise_de_l%27%C3%A9nergie" TargetMode="External"/><Relationship Id="rId113" Type="http://schemas.openxmlformats.org/officeDocument/2006/relationships/hyperlink" Target="http://fr.wikipedia.org/wiki/D%C3%A9su%C3%A9tude_fonctionnelle" TargetMode="External"/><Relationship Id="rId134" Type="http://schemas.openxmlformats.org/officeDocument/2006/relationships/hyperlink" Target="http://fr.wikipedia.org/wiki/Facteur_de_localisation" TargetMode="External"/><Relationship Id="rId320" Type="http://schemas.openxmlformats.org/officeDocument/2006/relationships/hyperlink" Target="http://videos.immozip.com/video/iLyROoafIPJW.html" TargetMode="External"/><Relationship Id="rId80" Type="http://schemas.openxmlformats.org/officeDocument/2006/relationships/hyperlink" Target="http://fr.wikipedia.org/wiki/Autoconstruction" TargetMode="External"/><Relationship Id="rId155" Type="http://schemas.openxmlformats.org/officeDocument/2006/relationships/hyperlink" Target="http://fr.wikipedia.org/wiki/Jouissance" TargetMode="External"/><Relationship Id="rId176" Type="http://schemas.openxmlformats.org/officeDocument/2006/relationships/hyperlink" Target="http://www.solvimo.com/logement.html" TargetMode="External"/><Relationship Id="rId197" Type="http://schemas.openxmlformats.org/officeDocument/2006/relationships/hyperlink" Target="http://fr.wikipedia.org/wiki/Meuli%C3%A8re" TargetMode="External"/><Relationship Id="rId341" Type="http://schemas.openxmlformats.org/officeDocument/2006/relationships/image" Target="media/image34.jpeg"/><Relationship Id="rId201" Type="http://schemas.openxmlformats.org/officeDocument/2006/relationships/hyperlink" Target="http://fr.wikipedia.org/wiki/N%C3%A9gociateur_immobilier" TargetMode="External"/><Relationship Id="rId222" Type="http://schemas.openxmlformats.org/officeDocument/2006/relationships/hyperlink" Target="http://fr.wikipedia.org/wiki/Pont_thermique" TargetMode="External"/><Relationship Id="rId243" Type="http://schemas.openxmlformats.org/officeDocument/2006/relationships/hyperlink" Target="http://fr.wikipedia.org/wiki/R%C3%A9glementation_thermique_2000" TargetMode="External"/><Relationship Id="rId264" Type="http://schemas.openxmlformats.org/officeDocument/2006/relationships/hyperlink" Target="http://fr.wikipedia.org/wiki/Syndicat_de_copropri%C3%A9t%C3%A9" TargetMode="External"/><Relationship Id="rId285" Type="http://schemas.openxmlformats.org/officeDocument/2006/relationships/hyperlink" Target="http://fr.wikipedia.org/wiki/Vitrine" TargetMode="External"/><Relationship Id="rId17" Type="http://schemas.openxmlformats.org/officeDocument/2006/relationships/hyperlink" Target="http://www.ledictionnairevisuel.com/static/qc/prononciation/index/qc/30405/30405" TargetMode="External"/><Relationship Id="rId38" Type="http://schemas.openxmlformats.org/officeDocument/2006/relationships/hyperlink" Target="http://www.ledictionnairevisuel.com/static/qc/prononciation/index/qc/8619/8619" TargetMode="External"/><Relationship Id="rId59" Type="http://schemas.openxmlformats.org/officeDocument/2006/relationships/hyperlink" Target="http://fr.wikipedia.org/wiki/Qu%C3%A9bec" TargetMode="External"/><Relationship Id="rId103" Type="http://schemas.openxmlformats.org/officeDocument/2006/relationships/hyperlink" Target="http://fr.wikipedia.org/wiki/Conservation_des_hypoth%C3%A8ques" TargetMode="External"/><Relationship Id="rId124" Type="http://schemas.openxmlformats.org/officeDocument/2006/relationships/hyperlink" Target="http://fr.wikipedia.org/wiki/Droit_de_pr%C3%A9emption_urbain" TargetMode="External"/><Relationship Id="rId310" Type="http://schemas.openxmlformats.org/officeDocument/2006/relationships/image" Target="media/image21.jpeg"/><Relationship Id="rId70" Type="http://schemas.openxmlformats.org/officeDocument/2006/relationships/hyperlink" Target="http://fr.wikipedia.org/wiki/Agence_nationale_pour_l%27information_sur_le_logement" TargetMode="External"/><Relationship Id="rId91" Type="http://schemas.openxmlformats.org/officeDocument/2006/relationships/hyperlink" Target="http://fr.wikipedia.org/w/index.php?title=Bloc_d%27immeubles&amp;action=edit&amp;redlink=1" TargetMode="External"/><Relationship Id="rId145" Type="http://schemas.openxmlformats.org/officeDocument/2006/relationships/hyperlink" Target="http://fr.wikipedia.org/wiki/Haute_qualit%C3%A9_environnementale" TargetMode="External"/><Relationship Id="rId166" Type="http://schemas.openxmlformats.org/officeDocument/2006/relationships/hyperlink" Target="http://www.solvimo.com/logement.html" TargetMode="External"/><Relationship Id="rId187" Type="http://schemas.openxmlformats.org/officeDocument/2006/relationships/hyperlink" Target="http://fr.wikipedia.org/wiki/Loyer" TargetMode="External"/><Relationship Id="rId331" Type="http://schemas.openxmlformats.org/officeDocument/2006/relationships/hyperlink" Target="http://micasa.ca/mod-bin/fiche/voir.cgi?id=2092Q5" TargetMode="External"/><Relationship Id="rId1" Type="http://schemas.openxmlformats.org/officeDocument/2006/relationships/numbering" Target="numbering.xml"/><Relationship Id="rId212" Type="http://schemas.openxmlformats.org/officeDocument/2006/relationships/hyperlink" Target="http://fr.wikipedia.org/wiki/Plan_local_d%27urbanisme" TargetMode="External"/><Relationship Id="rId233" Type="http://schemas.openxmlformats.org/officeDocument/2006/relationships/hyperlink" Target="http://fr.wikipedia.org/wiki/PRET_PASS-TRAVAUX" TargetMode="External"/><Relationship Id="rId254" Type="http://schemas.openxmlformats.org/officeDocument/2006/relationships/hyperlink" Target="http://fr.wikipedia.org/wiki/Soci%C3%A9t%C3%A9_d%27am%C3%A9nagement_foncier_et_d%27%C3%A9tablissement_rural" TargetMode="External"/><Relationship Id="rId28" Type="http://schemas.openxmlformats.org/officeDocument/2006/relationships/hyperlink" Target="http://www.ledictionnairevisuel.com/alimentation-et-cuisine/cuisine/vaisselle.php" TargetMode="External"/><Relationship Id="rId49" Type="http://schemas.openxmlformats.org/officeDocument/2006/relationships/image" Target="media/image12.png"/><Relationship Id="rId114" Type="http://schemas.openxmlformats.org/officeDocument/2006/relationships/hyperlink" Target="http://fr.wikipedia.org/wiki/D%C3%A9veloppement_durable" TargetMode="External"/><Relationship Id="rId275" Type="http://schemas.openxmlformats.org/officeDocument/2006/relationships/hyperlink" Target="http://fr.wikipedia.org/wiki/Utilisateur_d%27espace" TargetMode="External"/><Relationship Id="rId296" Type="http://schemas.openxmlformats.org/officeDocument/2006/relationships/image" Target="media/image16.jpeg"/><Relationship Id="rId300" Type="http://schemas.openxmlformats.org/officeDocument/2006/relationships/hyperlink" Target="http://videos.immozip.com/video/iLyROoafJjES.html" TargetMode="External"/><Relationship Id="rId60" Type="http://schemas.openxmlformats.org/officeDocument/2006/relationships/hyperlink" Target="http://fr.wikipedia.org/wiki/Maison_de_campagne" TargetMode="External"/><Relationship Id="rId81" Type="http://schemas.openxmlformats.org/officeDocument/2006/relationships/hyperlink" Target="http://www.france-habitation.fr/spip.php?mot99" TargetMode="External"/><Relationship Id="rId135" Type="http://schemas.openxmlformats.org/officeDocument/2006/relationships/hyperlink" Target="http://fr.wikipedia.org/wiki/Frais_de_notaire" TargetMode="External"/><Relationship Id="rId156" Type="http://schemas.openxmlformats.org/officeDocument/2006/relationships/hyperlink" Target="http://fr.wikipedia.org/wiki/Jour_de_souffrance" TargetMode="External"/><Relationship Id="rId177" Type="http://schemas.openxmlformats.org/officeDocument/2006/relationships/hyperlink" Target="http://www.solvimo.com/loyer.html" TargetMode="External"/><Relationship Id="rId198" Type="http://schemas.openxmlformats.org/officeDocument/2006/relationships/hyperlink" Target="http://fr.wikipedia.org/wiki/Mitoyennet%C3%A9" TargetMode="External"/><Relationship Id="rId321" Type="http://schemas.openxmlformats.org/officeDocument/2006/relationships/image" Target="media/image25.jpeg"/><Relationship Id="rId342" Type="http://schemas.openxmlformats.org/officeDocument/2006/relationships/fontTable" Target="fontTable.xml"/><Relationship Id="rId202" Type="http://schemas.openxmlformats.org/officeDocument/2006/relationships/hyperlink" Target="http://fr.wikipedia.org/wiki/Notaire" TargetMode="External"/><Relationship Id="rId223" Type="http://schemas.openxmlformats.org/officeDocument/2006/relationships/hyperlink" Target="http://fr.wikipedia.org/wiki/Pr%C3%A9-location" TargetMode="External"/><Relationship Id="rId244" Type="http://schemas.openxmlformats.org/officeDocument/2006/relationships/hyperlink" Target="http://fr.wikipedia.org/wiki/R%C3%A9glementation_thermique_2005" TargetMode="External"/><Relationship Id="rId18" Type="http://schemas.openxmlformats.org/officeDocument/2006/relationships/hyperlink" Target="http://www.ledictionnairevisuel.com/static/qc/prononciation/index/qc/5851/30406" TargetMode="External"/><Relationship Id="rId39" Type="http://schemas.openxmlformats.org/officeDocument/2006/relationships/hyperlink" Target="http://www.ledictionnairevisuel.com/static/qc/prononciation/index/qc/6445/8501" TargetMode="External"/><Relationship Id="rId265" Type="http://schemas.openxmlformats.org/officeDocument/2006/relationships/hyperlink" Target="http://fr.wikipedia.org/wiki/Taxe_fonci%C3%A8re" TargetMode="External"/><Relationship Id="rId286" Type="http://schemas.openxmlformats.org/officeDocument/2006/relationships/hyperlink" Target="http://fr.wikipedia.org/wiki/Zonage_(urbanisme)" TargetMode="External"/><Relationship Id="rId50" Type="http://schemas.openxmlformats.org/officeDocument/2006/relationships/hyperlink" Target="http://www.ledictionnairevisuel.com/maison/ameublement-de-la-maison/appareils-electromenagers/lave-linge-laveuse.php" TargetMode="External"/><Relationship Id="rId104" Type="http://schemas.openxmlformats.org/officeDocument/2006/relationships/hyperlink" Target="http://fr.wikipedia.org/wiki/Contr%C3%B4le_des_loyers" TargetMode="External"/><Relationship Id="rId125" Type="http://schemas.openxmlformats.org/officeDocument/2006/relationships/hyperlink" Target="http://fr.wikipedia.org/wiki/Droit_de_propri%C3%A9t%C3%A9" TargetMode="External"/><Relationship Id="rId146" Type="http://schemas.openxmlformats.org/officeDocument/2006/relationships/hyperlink" Target="http://fr.wikipedia.org/wiki/Hypoth%C3%A8que" TargetMode="External"/><Relationship Id="rId167" Type="http://schemas.openxmlformats.org/officeDocument/2006/relationships/hyperlink" Target="http://www.solvimo.com/marche-immobilier.html" TargetMode="External"/><Relationship Id="rId188" Type="http://schemas.openxmlformats.org/officeDocument/2006/relationships/hyperlink" Target="http://fr.wikipedia.org/wiki/Mainlev%C3%A9e" TargetMode="External"/><Relationship Id="rId311" Type="http://schemas.openxmlformats.org/officeDocument/2006/relationships/hyperlink" Target="http://videos.immozip.com/video/iLyROoafI5Ww.html" TargetMode="External"/><Relationship Id="rId332" Type="http://schemas.openxmlformats.org/officeDocument/2006/relationships/image" Target="media/image29.jpeg"/><Relationship Id="rId71" Type="http://schemas.openxmlformats.org/officeDocument/2006/relationships/hyperlink" Target="http://fr.wikipedia.org/wiki/Agence_nationale_pour_la_r%C3%A9novation_urbaine" TargetMode="External"/><Relationship Id="rId92" Type="http://schemas.openxmlformats.org/officeDocument/2006/relationships/hyperlink" Target="http://fr.wikipedia.org/wiki/Bulle_immobili%C3%A8re" TargetMode="External"/><Relationship Id="rId213" Type="http://schemas.openxmlformats.org/officeDocument/2006/relationships/hyperlink" Target="http://fr.wikipedia.org/wiki/Plan_d%27occupation_des_sols" TargetMode="External"/><Relationship Id="rId234" Type="http://schemas.openxmlformats.org/officeDocument/2006/relationships/hyperlink" Target="http://fr.wikipedia.org/wiki/IPPD" TargetMode="External"/><Relationship Id="rId2" Type="http://schemas.openxmlformats.org/officeDocument/2006/relationships/styles" Target="styles.xml"/><Relationship Id="rId29" Type="http://schemas.openxmlformats.org/officeDocument/2006/relationships/image" Target="media/image7.png"/><Relationship Id="rId255" Type="http://schemas.openxmlformats.org/officeDocument/2006/relationships/hyperlink" Target="http://fr.wikipedia.org/wiki/Soci%C3%A9t%C3%A9_de_cautionnement" TargetMode="External"/><Relationship Id="rId276" Type="http://schemas.openxmlformats.org/officeDocument/2006/relationships/hyperlink" Target="http://fr.wikipedia.org/w/index.php?title=Valeur_%C3%A0_neuf_(immobilier)&amp;action=edit&amp;redlink=1" TargetMode="External"/><Relationship Id="rId297" Type="http://schemas.openxmlformats.org/officeDocument/2006/relationships/hyperlink" Target="http://videos.immozip.com/video/iLyROoafJBHX.html" TargetMode="External"/><Relationship Id="rId40" Type="http://schemas.openxmlformats.org/officeDocument/2006/relationships/hyperlink" Target="http://www.ledictionnairevisuel.com/maison/elements-de-la-maison/porte-exterieure.php" TargetMode="External"/><Relationship Id="rId115" Type="http://schemas.openxmlformats.org/officeDocument/2006/relationships/hyperlink" Target="http://www.france-habitation.fr/spip.php?mot99" TargetMode="External"/><Relationship Id="rId136" Type="http://schemas.openxmlformats.org/officeDocument/2006/relationships/hyperlink" Target="http://fr.wikipedia.org/wiki/FNR" TargetMode="External"/><Relationship Id="rId157" Type="http://schemas.openxmlformats.org/officeDocument/2006/relationships/hyperlink" Target="http://fr.wikipedia.org/wiki/Livre_foncier" TargetMode="External"/><Relationship Id="rId178" Type="http://schemas.openxmlformats.org/officeDocument/2006/relationships/hyperlink" Target="http://www.solvimo.com/logement.html" TargetMode="External"/><Relationship Id="rId301" Type="http://schemas.openxmlformats.org/officeDocument/2006/relationships/hyperlink" Target="http://videos.immozip.com/video/iLyROoafMkEu.html" TargetMode="External"/><Relationship Id="rId322" Type="http://schemas.openxmlformats.org/officeDocument/2006/relationships/hyperlink" Target="http://videos.immozip.com/video/iLyROoafIPJW.html" TargetMode="External"/><Relationship Id="rId343" Type="http://schemas.openxmlformats.org/officeDocument/2006/relationships/theme" Target="theme/theme1.xml"/><Relationship Id="rId61" Type="http://schemas.openxmlformats.org/officeDocument/2006/relationships/hyperlink" Target="http://fr.wikipedia.org/wiki/Camp" TargetMode="External"/><Relationship Id="rId82" Type="http://schemas.openxmlformats.org/officeDocument/2006/relationships/hyperlink" Target="http://fr.wikipedia.org/wiki/Back_office_(immobilier)" TargetMode="External"/><Relationship Id="rId199" Type="http://schemas.openxmlformats.org/officeDocument/2006/relationships/hyperlink" Target="http://fr.wikipedia.org/wiki/Monuments_Historiques" TargetMode="External"/><Relationship Id="rId203" Type="http://schemas.openxmlformats.org/officeDocument/2006/relationships/hyperlink" Target="http://fr.wikipedia.org/wiki/Nue-propri%C3%A9t%C3%A9" TargetMode="External"/><Relationship Id="rId19" Type="http://schemas.openxmlformats.org/officeDocument/2006/relationships/hyperlink" Target="http://www.ledictionnairevisuel.com/static/qc/prononciation/index/qc/1343/8561" TargetMode="External"/><Relationship Id="rId224" Type="http://schemas.openxmlformats.org/officeDocument/2006/relationships/hyperlink" Target="http://fr.wikipedia.org/wiki/Droit_de_pr%C3%A9emption" TargetMode="External"/><Relationship Id="rId245" Type="http://schemas.openxmlformats.org/officeDocument/2006/relationships/hyperlink" Target="http://fr.wikipedia.org/wiki/R%C3%A9sidence_principale" TargetMode="External"/><Relationship Id="rId266" Type="http://schemas.openxmlformats.org/officeDocument/2006/relationships/hyperlink" Target="http://fr.wikipedia.org/wiki/T%C3%A9l%C3%A9travail" TargetMode="External"/><Relationship Id="rId287" Type="http://schemas.openxmlformats.org/officeDocument/2006/relationships/hyperlink" Target="http://fr.wikipedia.org/wiki/Zonage_r%C3%A9sidentiel" TargetMode="External"/><Relationship Id="rId30" Type="http://schemas.openxmlformats.org/officeDocument/2006/relationships/hyperlink" Target="http://www.ledictionnairevisuel.com/static/qc/prononciation/index/qc/8649/8649" TargetMode="External"/><Relationship Id="rId105" Type="http://schemas.openxmlformats.org/officeDocument/2006/relationships/hyperlink" Target="http://fr.wikipedia.org/wiki/Copropri%C3%A9t%C3%A9" TargetMode="External"/><Relationship Id="rId126" Type="http://schemas.openxmlformats.org/officeDocument/2006/relationships/hyperlink" Target="http://fr.wikipedia.org/wiki/Droit_de_propri%C3%A9t%C3%A9_en_France" TargetMode="External"/><Relationship Id="rId147" Type="http://schemas.openxmlformats.org/officeDocument/2006/relationships/hyperlink" Target="http://fr.wikipedia.org/wiki/Hypoth%C3%A8que_rechargeable" TargetMode="External"/><Relationship Id="rId168" Type="http://schemas.openxmlformats.org/officeDocument/2006/relationships/hyperlink" Target="http://www.solvimo.com/logement-social.html" TargetMode="External"/><Relationship Id="rId312" Type="http://schemas.openxmlformats.org/officeDocument/2006/relationships/hyperlink" Target="http://videos.immozip.com/video/iLyROoafIzgG.html" TargetMode="External"/><Relationship Id="rId333" Type="http://schemas.openxmlformats.org/officeDocument/2006/relationships/image" Target="media/image30.gif"/><Relationship Id="rId51" Type="http://schemas.openxmlformats.org/officeDocument/2006/relationships/image" Target="media/image13.png"/><Relationship Id="rId72" Type="http://schemas.openxmlformats.org/officeDocument/2006/relationships/hyperlink" Target="http://fr.wikipedia.org/wiki/Agent_immobilier" TargetMode="External"/><Relationship Id="rId93" Type="http://schemas.openxmlformats.org/officeDocument/2006/relationships/hyperlink" Target="http://fr.wikipedia.org/wiki/Bureau_(immobilier)" TargetMode="External"/><Relationship Id="rId189" Type="http://schemas.openxmlformats.org/officeDocument/2006/relationships/hyperlink" Target="http://fr.wikipedia.org/wiki/Maintenance_de_patrimoines_immobiliers" TargetMode="External"/><Relationship Id="rId3" Type="http://schemas.openxmlformats.org/officeDocument/2006/relationships/settings" Target="settings.xml"/><Relationship Id="rId214" Type="http://schemas.openxmlformats.org/officeDocument/2006/relationships/hyperlink" Target="http://fr.wikipedia.org/wiki/Plan_de_pr%C3%A9vention_des_risques" TargetMode="External"/><Relationship Id="rId235" Type="http://schemas.openxmlformats.org/officeDocument/2006/relationships/hyperlink" Target="http://fr.wikipedia.org/wiki/Prix_de_l%27immobilier" TargetMode="External"/><Relationship Id="rId256" Type="http://schemas.openxmlformats.org/officeDocument/2006/relationships/hyperlink" Target="http://fr.wikipedia.org/wiki/Spot_zoning" TargetMode="External"/><Relationship Id="rId277" Type="http://schemas.openxmlformats.org/officeDocument/2006/relationships/hyperlink" Target="http://fr.wikipedia.org/wiki/Valeur_locative" TargetMode="External"/><Relationship Id="rId298" Type="http://schemas.openxmlformats.org/officeDocument/2006/relationships/hyperlink" Target="http://videos.immozip.com/video/iLyROoafJjE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9788</Words>
  <Characters>53840</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63501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2011-01-12T20:59:00Z</dcterms:created>
  <dcterms:modified xsi:type="dcterms:W3CDTF">2011-01-12T20:59:00Z</dcterms:modified>
</cp:coreProperties>
</file>